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517CDD" w:rsidP="00517CDD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1C23215">
            <wp:extent cx="506095" cy="6216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03290">
        <w:rPr>
          <w:rFonts w:ascii="Times New Roman" w:hAnsi="Times New Roman" w:cs="Times New Roman"/>
        </w:rPr>
        <w:br w:type="textWrapping" w:clear="all"/>
      </w:r>
    </w:p>
    <w:p w:rsidR="00FF4869" w:rsidRPr="00FF4869" w:rsidRDefault="00FF4869" w:rsidP="00FF4869">
      <w:pPr>
        <w:jc w:val="center"/>
        <w:rPr>
          <w:b/>
          <w:spacing w:val="20"/>
          <w:sz w:val="26"/>
          <w:szCs w:val="26"/>
        </w:rPr>
      </w:pPr>
      <w:r w:rsidRPr="00FF4869">
        <w:rPr>
          <w:b/>
          <w:sz w:val="26"/>
          <w:szCs w:val="26"/>
        </w:rPr>
        <w:t>МИНИСТЕРСТВО ФИНАНСОВ</w:t>
      </w:r>
    </w:p>
    <w:p w:rsidR="00FF4869" w:rsidRPr="00FF4869" w:rsidRDefault="00FF4869" w:rsidP="00FF4869">
      <w:pPr>
        <w:jc w:val="center"/>
        <w:rPr>
          <w:b/>
          <w:sz w:val="24"/>
          <w:szCs w:val="24"/>
        </w:rPr>
      </w:pPr>
      <w:r w:rsidRPr="00FF4869">
        <w:rPr>
          <w:b/>
          <w:sz w:val="26"/>
          <w:szCs w:val="26"/>
        </w:rPr>
        <w:t>АМУРСКОЙ ОБЛАСТИ</w:t>
      </w:r>
    </w:p>
    <w:p w:rsidR="00FF4869" w:rsidRPr="00FF4869" w:rsidRDefault="00FF4869" w:rsidP="00FF4869">
      <w:pPr>
        <w:spacing w:after="120"/>
        <w:jc w:val="center"/>
        <w:rPr>
          <w:b/>
          <w:bCs/>
          <w:sz w:val="26"/>
          <w:szCs w:val="26"/>
        </w:rPr>
      </w:pPr>
      <w:r w:rsidRPr="00FF4869">
        <w:rPr>
          <w:sz w:val="26"/>
          <w:szCs w:val="26"/>
        </w:rPr>
        <w:t>(</w:t>
      </w:r>
      <w:proofErr w:type="spellStart"/>
      <w:r w:rsidRPr="00FF4869">
        <w:rPr>
          <w:sz w:val="26"/>
          <w:szCs w:val="26"/>
        </w:rPr>
        <w:t>минфин</w:t>
      </w:r>
      <w:proofErr w:type="spellEnd"/>
      <w:r w:rsidRPr="00FF4869">
        <w:rPr>
          <w:sz w:val="26"/>
          <w:szCs w:val="26"/>
        </w:rPr>
        <w:t xml:space="preserve"> АО)</w:t>
      </w:r>
    </w:p>
    <w:p w:rsidR="003A634E" w:rsidRDefault="003A634E" w:rsidP="00FF4869">
      <w:pPr>
        <w:pStyle w:val="ConsPlusNormal"/>
        <w:outlineLvl w:val="0"/>
        <w:rPr>
          <w:rFonts w:ascii="Times New Roman" w:hAnsi="Times New Roman" w:cs="Times New Roman"/>
        </w:rPr>
      </w:pPr>
    </w:p>
    <w:p w:rsidR="00DC5328" w:rsidRPr="00E71AEC" w:rsidRDefault="00464532" w:rsidP="00DC5328">
      <w:pPr>
        <w:pStyle w:val="ConsPlusNormal"/>
        <w:tabs>
          <w:tab w:val="left" w:pos="6637"/>
        </w:tabs>
        <w:outlineLvl w:val="0"/>
        <w:rPr>
          <w:rFonts w:ascii="Times New Roman" w:hAnsi="Times New Roman" w:cs="Times New Roman"/>
          <w:szCs w:val="22"/>
        </w:rPr>
      </w:pPr>
      <w:r w:rsidRPr="00E71AEC">
        <w:rPr>
          <w:rFonts w:ascii="Times New Roman" w:hAnsi="Times New Roman" w:cs="Times New Roman"/>
          <w:szCs w:val="22"/>
        </w:rPr>
        <w:t xml:space="preserve">            </w:t>
      </w:r>
      <w:r w:rsidR="00334F16" w:rsidRPr="00E71AEC">
        <w:rPr>
          <w:rFonts w:ascii="Times New Roman" w:hAnsi="Times New Roman" w:cs="Times New Roman"/>
          <w:szCs w:val="22"/>
        </w:rPr>
        <w:t>26.12.2012</w:t>
      </w:r>
      <w:r w:rsidR="00DC5328" w:rsidRPr="00E71AEC">
        <w:rPr>
          <w:rFonts w:ascii="Times New Roman" w:hAnsi="Times New Roman" w:cs="Times New Roman"/>
          <w:szCs w:val="22"/>
        </w:rPr>
        <w:tab/>
      </w:r>
      <w:r w:rsidR="00FE6A38" w:rsidRPr="00E71AEC">
        <w:rPr>
          <w:rFonts w:ascii="Times New Roman" w:hAnsi="Times New Roman" w:cs="Times New Roman"/>
          <w:szCs w:val="22"/>
        </w:rPr>
        <w:t xml:space="preserve">     </w:t>
      </w:r>
      <w:r w:rsidR="00E71AEC">
        <w:rPr>
          <w:rFonts w:ascii="Times New Roman" w:hAnsi="Times New Roman" w:cs="Times New Roman"/>
          <w:szCs w:val="22"/>
        </w:rPr>
        <w:t xml:space="preserve">      </w:t>
      </w:r>
      <w:r w:rsidR="00FE6A38" w:rsidRPr="00E71AEC">
        <w:rPr>
          <w:rFonts w:ascii="Times New Roman" w:hAnsi="Times New Roman" w:cs="Times New Roman"/>
          <w:szCs w:val="22"/>
        </w:rPr>
        <w:t xml:space="preserve">         </w:t>
      </w:r>
      <w:r w:rsidR="00DC5328" w:rsidRPr="00E71AEC">
        <w:rPr>
          <w:rFonts w:ascii="Times New Roman" w:hAnsi="Times New Roman" w:cs="Times New Roman"/>
          <w:szCs w:val="22"/>
        </w:rPr>
        <w:t>№</w:t>
      </w:r>
      <w:r w:rsidR="00996A84" w:rsidRPr="00E71AEC">
        <w:rPr>
          <w:rFonts w:ascii="Times New Roman" w:hAnsi="Times New Roman" w:cs="Times New Roman"/>
          <w:szCs w:val="22"/>
        </w:rPr>
        <w:t xml:space="preserve"> </w:t>
      </w:r>
      <w:r w:rsidRPr="00E71AEC">
        <w:rPr>
          <w:rFonts w:ascii="Times New Roman" w:hAnsi="Times New Roman" w:cs="Times New Roman"/>
          <w:szCs w:val="22"/>
        </w:rPr>
        <w:t xml:space="preserve"> </w:t>
      </w:r>
      <w:r w:rsidR="00996A84" w:rsidRPr="00E71AEC">
        <w:rPr>
          <w:rFonts w:ascii="Times New Roman" w:hAnsi="Times New Roman" w:cs="Times New Roman"/>
          <w:szCs w:val="22"/>
        </w:rPr>
        <w:t>311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0"/>
      </w:tblGrid>
      <w:tr w:rsidR="00DC5328" w:rsidRPr="00DC5328" w:rsidTr="0077640B">
        <w:trPr>
          <w:trHeight w:val="423"/>
        </w:trPr>
        <w:tc>
          <w:tcPr>
            <w:tcW w:w="9720" w:type="dxa"/>
            <w:vAlign w:val="center"/>
          </w:tcPr>
          <w:p w:rsidR="00DC5328" w:rsidRPr="00DC5328" w:rsidRDefault="00DC5328" w:rsidP="00DC5328">
            <w:pPr>
              <w:jc w:val="center"/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г. Благовещенск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Об утверждении Порядка 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составления и ведения  </w:t>
            </w:r>
            <w:proofErr w:type="gramStart"/>
            <w:r w:rsidRPr="00DC5328">
              <w:rPr>
                <w:sz w:val="22"/>
                <w:szCs w:val="22"/>
              </w:rPr>
              <w:t>сводной</w:t>
            </w:r>
            <w:proofErr w:type="gramEnd"/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бюджетной росписи  </w:t>
            </w:r>
            <w:proofErr w:type="gramStart"/>
            <w:r w:rsidRPr="00DC5328">
              <w:rPr>
                <w:sz w:val="22"/>
                <w:szCs w:val="22"/>
              </w:rPr>
              <w:t>областного</w:t>
            </w:r>
            <w:proofErr w:type="gramEnd"/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 xml:space="preserve">бюджета и бюджетных росписей 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главных распорядителей средств</w:t>
            </w:r>
          </w:p>
          <w:p w:rsidR="00DC5328" w:rsidRPr="00DC5328" w:rsidRDefault="00DC5328" w:rsidP="00977706">
            <w:pPr>
              <w:rPr>
                <w:sz w:val="22"/>
                <w:szCs w:val="22"/>
              </w:rPr>
            </w:pPr>
            <w:r w:rsidRPr="00DC5328">
              <w:rPr>
                <w:sz w:val="22"/>
                <w:szCs w:val="22"/>
              </w:rPr>
              <w:t>областного бюджета</w:t>
            </w:r>
          </w:p>
          <w:p w:rsidR="00DC5328" w:rsidRPr="00DC5328" w:rsidRDefault="00DC5328" w:rsidP="00DC53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F2C2D" w:rsidRPr="00093F09" w:rsidRDefault="006F2C2D" w:rsidP="006F2C2D">
      <w:pPr>
        <w:jc w:val="center"/>
      </w:pPr>
      <w:proofErr w:type="gramStart"/>
      <w:r w:rsidRPr="00093F09">
        <w:t>(в ред. приказов минфина Амурской области</w:t>
      </w:r>
      <w:proofErr w:type="gramEnd"/>
    </w:p>
    <w:p w:rsidR="006F2C2D" w:rsidRPr="00093F09" w:rsidRDefault="006F2C2D" w:rsidP="00C13899">
      <w:pPr>
        <w:jc w:val="both"/>
      </w:pPr>
      <w:proofErr w:type="gramStart"/>
      <w:r w:rsidRPr="00093F09">
        <w:t>от 21.01.2013 N 09, от 19.02.2013 N 82, от 12.03.2013 N 97,</w:t>
      </w:r>
      <w:r w:rsidR="000D16E8">
        <w:t xml:space="preserve"> </w:t>
      </w:r>
      <w:r w:rsidRPr="00093F09">
        <w:t>от 05.04.2013 N 109, от 09.08.2013 N 204, от 16.08.2013 N 211,</w:t>
      </w:r>
      <w:r w:rsidR="000D16E8">
        <w:t xml:space="preserve"> </w:t>
      </w:r>
      <w:r w:rsidRPr="00093F09">
        <w:t>от 13.09.2013 N 221, от 27.11.2013 N 262, от 23.12.2013 N 276,</w:t>
      </w:r>
      <w:r w:rsidR="0051423C">
        <w:t xml:space="preserve"> </w:t>
      </w:r>
      <w:r w:rsidRPr="00093F09">
        <w:t>от 21.01.2014 N 13, от 10.09.2014 N 234, от 12.12.2014 N 306,</w:t>
      </w:r>
      <w:r w:rsidR="0051423C">
        <w:t xml:space="preserve"> </w:t>
      </w:r>
      <w:r w:rsidRPr="00093F09">
        <w:t>от 25.03.2015 N 84, от 22.04.2015 N 97, от 25.09.2015 N 215</w:t>
      </w:r>
      <w:proofErr w:type="gramEnd"/>
      <w:r w:rsidRPr="00093F09">
        <w:t>,</w:t>
      </w:r>
      <w:r w:rsidR="0051423C">
        <w:t xml:space="preserve"> </w:t>
      </w:r>
      <w:proofErr w:type="gramStart"/>
      <w:r w:rsidRPr="00093F09">
        <w:t>от 17.12.2015 N 292, от 15.04.2016 N 112, от 16.05.2016 N 141,</w:t>
      </w:r>
      <w:r w:rsidR="0051423C">
        <w:t xml:space="preserve"> </w:t>
      </w:r>
      <w:r w:rsidRPr="00093F09">
        <w:t>от 03.06.2016 N 152, от 27.12.2016 N 313, от 19.05.2017 N 130,</w:t>
      </w:r>
      <w:r w:rsidR="0051423C">
        <w:t xml:space="preserve"> </w:t>
      </w:r>
      <w:r w:rsidRPr="00093F09">
        <w:t>от 21.07.2017 N 180, от 18.12.2017 N 278, от 10.01.2018 N 04,</w:t>
      </w:r>
      <w:r w:rsidR="0051423C">
        <w:t xml:space="preserve"> </w:t>
      </w:r>
      <w:r w:rsidRPr="00093F09">
        <w:t>от 26.04.2018 N 107, от 15.10.2018 N 221, от 21.12.2018 N 282</w:t>
      </w:r>
      <w:r w:rsidR="000D16E8">
        <w:t>, 27.12.2018 № 291, 05.02.2019 № 30</w:t>
      </w:r>
      <w:r w:rsidR="002D228B">
        <w:t>, 18.02.2019 № 39</w:t>
      </w:r>
      <w:r w:rsidR="00C13899">
        <w:t>,                            29.03.2019 № 75</w:t>
      </w:r>
      <w:r w:rsidR="00E64782">
        <w:t xml:space="preserve">, от </w:t>
      </w:r>
      <w:r w:rsidR="006D4410">
        <w:t xml:space="preserve">28.06.2019 </w:t>
      </w:r>
      <w:r w:rsidR="00E64782">
        <w:t xml:space="preserve">№  </w:t>
      </w:r>
      <w:r w:rsidR="006D4410">
        <w:t>153</w:t>
      </w:r>
      <w:r w:rsidRPr="00093F09">
        <w:t>)</w:t>
      </w:r>
      <w:proofErr w:type="gramEnd"/>
    </w:p>
    <w:p w:rsidR="003A634E" w:rsidRDefault="003A634E" w:rsidP="00DC5328">
      <w:pPr>
        <w:pStyle w:val="ConsPlusNormal"/>
        <w:outlineLvl w:val="0"/>
        <w:rPr>
          <w:rFonts w:ascii="Times New Roman" w:hAnsi="Times New Roman" w:cs="Times New Roman"/>
        </w:rPr>
      </w:pPr>
    </w:p>
    <w:p w:rsidR="003A634E" w:rsidRDefault="003A634E" w:rsidP="000D16E8">
      <w:pPr>
        <w:pStyle w:val="ConsPlusNormal"/>
        <w:outlineLvl w:val="0"/>
        <w:rPr>
          <w:rFonts w:ascii="Times New Roman" w:hAnsi="Times New Roman" w:cs="Times New Roman"/>
        </w:rPr>
      </w:pP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 xml:space="preserve">В </w:t>
      </w:r>
      <w:proofErr w:type="gramStart"/>
      <w:r w:rsidRPr="00E71AEC">
        <w:rPr>
          <w:sz w:val="22"/>
          <w:szCs w:val="22"/>
        </w:rPr>
        <w:t>соответствии</w:t>
      </w:r>
      <w:proofErr w:type="gramEnd"/>
      <w:r w:rsidRPr="00E71AEC">
        <w:rPr>
          <w:sz w:val="22"/>
          <w:szCs w:val="22"/>
        </w:rPr>
        <w:t xml:space="preserve"> со статьями 217 и 219.1 Бюджетного кодекса Российской Федерации приказываю: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1. Утвердить Порядок составления и ведения сводной бюджетной росписи областного бюджета и бюджетных росписей главных распорядителей средств областного бюджета согласно приложению к настоящему приказу.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 Отделу сводного планирования областного бюджета обеспечить доведение до 31 декабря текущего финансового года: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2.1) бюджетных ассигнований на очередной финансовый год до главных распорядителей средств областного бюджета;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(п. 2.1 в ред. приказа минфина Амурской области от 17.12.2015 N 292)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2.2) бюджетных ассигнований по источникам внутреннего финансирования дефицита областного бюджета на очередной финансовый год до главных администраторов источников финансирования дефицита областного бюджета.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(п. 2.2 в ред. приказа минфина Амурской области от 17.12.2015 N 292)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3. Главным распорядителям средств областного бюджета, главным администраторам источников финансирования дефицита областного бюджета обеспечить доведение до 1 января очередного финансового года бюджетных ассигнований до находящихся в их ведении распорядителей (получателей) средств областного бюджета, администраторов источников финансирования дефицита областного бюджета.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4. Отделу методологии информационных систем обеспечить информационное сопровождение реализации в министерстве финансов области Порядка, утвержденного настоящим приказом.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5. Признать утратившими силу с 1 января 2013 года приказы министерства финансов области: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от 26 марта 2012 г. N 99 "Об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бюджета";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lastRenderedPageBreak/>
        <w:t>от 17 мая 2012 г. N 149 "О внесении изменений в приказ министерства финансов Амурской области от 26 марта 2012 г. N 99".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Приказом минфина Амурской области от 17.12.2015 N 292 в пункте 6 слова "2015" заменены словами "2016".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>6. Настоящий приказ вступает в силу с 1 января 2013 года.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  <w:r w:rsidRPr="00E71AEC">
        <w:rPr>
          <w:sz w:val="22"/>
          <w:szCs w:val="22"/>
        </w:rPr>
        <w:t xml:space="preserve">7. </w:t>
      </w:r>
      <w:proofErr w:type="gramStart"/>
      <w:r w:rsidRPr="00E71AEC">
        <w:rPr>
          <w:sz w:val="22"/>
          <w:szCs w:val="22"/>
        </w:rPr>
        <w:t>Контроль за</w:t>
      </w:r>
      <w:proofErr w:type="gramEnd"/>
      <w:r w:rsidRPr="00E71AEC">
        <w:rPr>
          <w:sz w:val="22"/>
          <w:szCs w:val="22"/>
        </w:rPr>
        <w:t xml:space="preserve"> исполнением настоящего приказа оставляю за собой.</w:t>
      </w:r>
    </w:p>
    <w:p w:rsidR="000D16E8" w:rsidRPr="00E71AEC" w:rsidRDefault="000D16E8" w:rsidP="001C48C3">
      <w:pPr>
        <w:ind w:firstLine="709"/>
        <w:jc w:val="both"/>
        <w:rPr>
          <w:sz w:val="22"/>
          <w:szCs w:val="22"/>
        </w:rPr>
      </w:pPr>
    </w:p>
    <w:p w:rsidR="00DE1579" w:rsidRPr="00E71AEC" w:rsidRDefault="00DE1579" w:rsidP="000D16E8">
      <w:pPr>
        <w:rPr>
          <w:sz w:val="22"/>
          <w:szCs w:val="22"/>
        </w:rPr>
      </w:pPr>
    </w:p>
    <w:p w:rsidR="00DE1579" w:rsidRPr="00E71AEC" w:rsidRDefault="00DE1579" w:rsidP="000D16E8">
      <w:pPr>
        <w:rPr>
          <w:sz w:val="22"/>
          <w:szCs w:val="22"/>
        </w:rPr>
      </w:pPr>
    </w:p>
    <w:p w:rsidR="000D16E8" w:rsidRPr="00E71AEC" w:rsidRDefault="00622B62" w:rsidP="000D16E8">
      <w:pPr>
        <w:rPr>
          <w:sz w:val="22"/>
          <w:szCs w:val="22"/>
        </w:rPr>
      </w:pPr>
      <w:r>
        <w:rPr>
          <w:sz w:val="22"/>
          <w:szCs w:val="22"/>
        </w:rPr>
        <w:t>Министр</w:t>
      </w:r>
      <w:r w:rsidR="000D16E8" w:rsidRPr="00E71AEC">
        <w:rPr>
          <w:sz w:val="22"/>
          <w:szCs w:val="22"/>
        </w:rPr>
        <w:t xml:space="preserve"> финансов</w:t>
      </w:r>
      <w:r>
        <w:rPr>
          <w:sz w:val="22"/>
          <w:szCs w:val="22"/>
        </w:rPr>
        <w:t xml:space="preserve"> </w:t>
      </w:r>
      <w:r w:rsidR="000D16E8" w:rsidRPr="00E71AEC">
        <w:rPr>
          <w:sz w:val="22"/>
          <w:szCs w:val="22"/>
        </w:rPr>
        <w:t>Амурской области</w:t>
      </w:r>
      <w:r w:rsidR="00DE1579" w:rsidRPr="00E71AEC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                                   </w:t>
      </w:r>
      <w:r w:rsidR="00DE1579" w:rsidRPr="00E71AEC">
        <w:rPr>
          <w:sz w:val="22"/>
          <w:szCs w:val="22"/>
        </w:rPr>
        <w:t xml:space="preserve">        </w:t>
      </w:r>
      <w:r w:rsidR="000D16E8" w:rsidRPr="00E71AEC">
        <w:rPr>
          <w:sz w:val="22"/>
          <w:szCs w:val="22"/>
        </w:rPr>
        <w:t>Т.Г.ПОЛОВАЙКИНА</w:t>
      </w:r>
    </w:p>
    <w:p w:rsidR="003A634E" w:rsidRPr="00E71AEC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  <w:szCs w:val="22"/>
        </w:rPr>
      </w:pPr>
    </w:p>
    <w:p w:rsidR="003A634E" w:rsidRPr="00E71AEC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  <w:szCs w:val="22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3A634E" w:rsidRDefault="003A634E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64782" w:rsidRDefault="00E64782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71AEC" w:rsidRDefault="00E71AEC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E826AB" w:rsidRDefault="00E826AB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</w:p>
    <w:p w:rsidR="00D437D9" w:rsidRPr="004A14E5" w:rsidRDefault="00D437D9" w:rsidP="00937AC5">
      <w:pPr>
        <w:pStyle w:val="ConsPlusNormal"/>
        <w:ind w:left="6372"/>
        <w:outlineLvl w:val="0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lastRenderedPageBreak/>
        <w:t>Утвержден</w:t>
      </w:r>
      <w:proofErr w:type="gramEnd"/>
      <w:r w:rsidR="00937AC5" w:rsidRPr="004A14E5">
        <w:rPr>
          <w:rFonts w:ascii="Times New Roman" w:hAnsi="Times New Roman" w:cs="Times New Roman"/>
        </w:rPr>
        <w:t xml:space="preserve"> </w:t>
      </w:r>
      <w:r w:rsidRPr="004A14E5">
        <w:rPr>
          <w:rFonts w:ascii="Times New Roman" w:hAnsi="Times New Roman" w:cs="Times New Roman"/>
        </w:rPr>
        <w:t>приказом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министерства финансов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Амурской области</w:t>
      </w:r>
    </w:p>
    <w:p w:rsidR="00D437D9" w:rsidRPr="004A14E5" w:rsidRDefault="00D437D9" w:rsidP="00937AC5">
      <w:pPr>
        <w:pStyle w:val="ConsPlusNormal"/>
        <w:ind w:left="6372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от 26 декабря 2012 г. N 311</w:t>
      </w:r>
    </w:p>
    <w:p w:rsidR="00D437D9" w:rsidRPr="004A14E5" w:rsidRDefault="00D437D9">
      <w:pPr>
        <w:pStyle w:val="ConsPlusNormal"/>
        <w:jc w:val="right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bookmarkStart w:id="0" w:name="P51"/>
      <w:bookmarkEnd w:id="0"/>
      <w:r w:rsidRPr="004A14E5">
        <w:rPr>
          <w:rFonts w:ascii="Times New Roman" w:hAnsi="Times New Roman" w:cs="Times New Roman"/>
        </w:rPr>
        <w:t>ПОРЯДОК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СОСТАВЛЕНИЯ И ВЕДЕНИЯ СВОДНОЙ БЮДЖЕТНОЙ РОСПИСИ ОБЛАСТНОГО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БЮДЖЕТА И БЮДЖЕТНЫХ РОСПИСЕЙ ГЛАВНЫХ РАСПОРЯДИТЕЛЕЙ</w:t>
      </w:r>
    </w:p>
    <w:p w:rsidR="00D437D9" w:rsidRPr="004A14E5" w:rsidRDefault="00D437D9">
      <w:pPr>
        <w:pStyle w:val="ConsPlusTitle"/>
        <w:jc w:val="center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СРЕДСТВ ОБЛАСТНОГО БЮДЖЕТА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>Список изменяющих документов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proofErr w:type="gramStart"/>
      <w:r w:rsidRPr="004A14E5">
        <w:rPr>
          <w:rFonts w:ascii="Times New Roman" w:hAnsi="Times New Roman" w:cs="Times New Roman"/>
          <w:sz w:val="20"/>
        </w:rPr>
        <w:t>(в ред. приказов минфина Амурской области</w:t>
      </w:r>
      <w:proofErr w:type="gramEnd"/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17.12.2015 </w:t>
      </w:r>
      <w:hyperlink r:id="rId7" w:history="1">
        <w:r w:rsidRPr="00A7580E">
          <w:rPr>
            <w:rFonts w:ascii="Times New Roman" w:hAnsi="Times New Roman" w:cs="Times New Roman"/>
            <w:sz w:val="20"/>
          </w:rPr>
          <w:t>N 292</w:t>
        </w:r>
      </w:hyperlink>
      <w:r w:rsidRPr="004A14E5">
        <w:rPr>
          <w:rFonts w:ascii="Times New Roman" w:hAnsi="Times New Roman" w:cs="Times New Roman"/>
          <w:sz w:val="20"/>
        </w:rPr>
        <w:t xml:space="preserve">, от 15.04.2016 </w:t>
      </w:r>
      <w:hyperlink r:id="rId8" w:history="1">
        <w:r w:rsidRPr="00A7580E">
          <w:rPr>
            <w:rFonts w:ascii="Times New Roman" w:hAnsi="Times New Roman" w:cs="Times New Roman"/>
            <w:sz w:val="20"/>
          </w:rPr>
          <w:t>N 112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16.05.2016 </w:t>
      </w:r>
      <w:hyperlink r:id="rId9" w:history="1">
        <w:r w:rsidRPr="00A7580E">
          <w:rPr>
            <w:rFonts w:ascii="Times New Roman" w:hAnsi="Times New Roman" w:cs="Times New Roman"/>
            <w:sz w:val="20"/>
          </w:rPr>
          <w:t>N 141</w:t>
        </w:r>
      </w:hyperlink>
      <w:r w:rsidRPr="004A14E5">
        <w:rPr>
          <w:rFonts w:ascii="Times New Roman" w:hAnsi="Times New Roman" w:cs="Times New Roman"/>
          <w:sz w:val="20"/>
        </w:rPr>
        <w:t xml:space="preserve">, от 03.06.2016 </w:t>
      </w:r>
      <w:hyperlink r:id="rId10" w:history="1">
        <w:r w:rsidRPr="00A7580E">
          <w:rPr>
            <w:rFonts w:ascii="Times New Roman" w:hAnsi="Times New Roman" w:cs="Times New Roman"/>
            <w:sz w:val="20"/>
          </w:rPr>
          <w:t>N 152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27.12.2016 </w:t>
      </w:r>
      <w:hyperlink r:id="rId11" w:history="1">
        <w:r w:rsidRPr="00A7580E">
          <w:rPr>
            <w:rFonts w:ascii="Times New Roman" w:hAnsi="Times New Roman" w:cs="Times New Roman"/>
            <w:sz w:val="20"/>
          </w:rPr>
          <w:t>N 313</w:t>
        </w:r>
      </w:hyperlink>
      <w:r w:rsidRPr="004A14E5">
        <w:rPr>
          <w:rFonts w:ascii="Times New Roman" w:hAnsi="Times New Roman" w:cs="Times New Roman"/>
          <w:sz w:val="20"/>
        </w:rPr>
        <w:t xml:space="preserve">, от 19.05.2017 </w:t>
      </w:r>
      <w:hyperlink r:id="rId12" w:history="1">
        <w:r w:rsidRPr="00A7580E">
          <w:rPr>
            <w:rFonts w:ascii="Times New Roman" w:hAnsi="Times New Roman" w:cs="Times New Roman"/>
            <w:sz w:val="20"/>
          </w:rPr>
          <w:t>N 130</w:t>
        </w:r>
      </w:hyperlink>
      <w:r w:rsidRPr="004A14E5">
        <w:rPr>
          <w:rFonts w:ascii="Times New Roman" w:hAnsi="Times New Roman" w:cs="Times New Roman"/>
          <w:sz w:val="20"/>
        </w:rPr>
        <w:t>,</w:t>
      </w:r>
    </w:p>
    <w:p w:rsidR="001E1FAA" w:rsidRDefault="00D437D9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21.07.2017 </w:t>
      </w:r>
      <w:hyperlink r:id="rId13" w:history="1">
        <w:r w:rsidRPr="00A7580E">
          <w:rPr>
            <w:rFonts w:ascii="Times New Roman" w:hAnsi="Times New Roman" w:cs="Times New Roman"/>
            <w:sz w:val="20"/>
          </w:rPr>
          <w:t>N 180</w:t>
        </w:r>
      </w:hyperlink>
      <w:r w:rsidR="004C780E" w:rsidRPr="004A14E5">
        <w:rPr>
          <w:rFonts w:ascii="Times New Roman" w:hAnsi="Times New Roman" w:cs="Times New Roman"/>
          <w:sz w:val="20"/>
        </w:rPr>
        <w:t xml:space="preserve">, от 18.12.2017 </w:t>
      </w:r>
      <w:r w:rsidR="004C780E" w:rsidRPr="00A7580E">
        <w:rPr>
          <w:rFonts w:ascii="Times New Roman" w:hAnsi="Times New Roman" w:cs="Times New Roman"/>
          <w:sz w:val="20"/>
        </w:rPr>
        <w:t>N</w:t>
      </w:r>
      <w:r w:rsidR="004C780E" w:rsidRPr="004A14E5">
        <w:rPr>
          <w:rFonts w:ascii="Times New Roman" w:hAnsi="Times New Roman" w:cs="Times New Roman"/>
          <w:sz w:val="20"/>
        </w:rPr>
        <w:t xml:space="preserve"> 278</w:t>
      </w:r>
      <w:r w:rsidR="009B72E3">
        <w:rPr>
          <w:rFonts w:ascii="Times New Roman" w:hAnsi="Times New Roman" w:cs="Times New Roman"/>
          <w:sz w:val="20"/>
        </w:rPr>
        <w:t>,</w:t>
      </w:r>
      <w:r w:rsidR="009B72E3" w:rsidRPr="009B72E3">
        <w:rPr>
          <w:rFonts w:ascii="Times New Roman" w:hAnsi="Times New Roman" w:cs="Times New Roman"/>
          <w:sz w:val="20"/>
        </w:rPr>
        <w:t xml:space="preserve"> </w:t>
      </w:r>
    </w:p>
    <w:p w:rsidR="001E1FAA" w:rsidRDefault="009B72E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A14E5">
        <w:rPr>
          <w:rFonts w:ascii="Times New Roman" w:hAnsi="Times New Roman" w:cs="Times New Roman"/>
          <w:sz w:val="20"/>
        </w:rPr>
        <w:t xml:space="preserve">от </w:t>
      </w:r>
      <w:r>
        <w:rPr>
          <w:rFonts w:ascii="Times New Roman" w:hAnsi="Times New Roman" w:cs="Times New Roman"/>
          <w:sz w:val="20"/>
        </w:rPr>
        <w:t>10</w:t>
      </w:r>
      <w:r w:rsidRPr="004A14E5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>0</w:t>
      </w:r>
      <w:r w:rsidRPr="004A14E5">
        <w:rPr>
          <w:rFonts w:ascii="Times New Roman" w:hAnsi="Times New Roman" w:cs="Times New Roman"/>
          <w:sz w:val="20"/>
        </w:rPr>
        <w:t>1.201</w:t>
      </w:r>
      <w:r>
        <w:rPr>
          <w:rFonts w:ascii="Times New Roman" w:hAnsi="Times New Roman" w:cs="Times New Roman"/>
          <w:sz w:val="20"/>
        </w:rPr>
        <w:t>8</w:t>
      </w:r>
      <w:r w:rsidRPr="004A14E5">
        <w:rPr>
          <w:rFonts w:ascii="Times New Roman" w:hAnsi="Times New Roman" w:cs="Times New Roman"/>
          <w:sz w:val="20"/>
        </w:rPr>
        <w:t xml:space="preserve"> </w:t>
      </w:r>
      <w:r w:rsidRPr="00A7580E">
        <w:rPr>
          <w:rFonts w:ascii="Times New Roman" w:hAnsi="Times New Roman" w:cs="Times New Roman"/>
          <w:sz w:val="20"/>
        </w:rPr>
        <w:t>N</w:t>
      </w:r>
      <w:r>
        <w:rPr>
          <w:rFonts w:ascii="Times New Roman" w:hAnsi="Times New Roman" w:cs="Times New Roman"/>
          <w:sz w:val="20"/>
        </w:rPr>
        <w:t xml:space="preserve"> 04</w:t>
      </w:r>
      <w:r w:rsidR="00E1120F">
        <w:rPr>
          <w:rFonts w:ascii="Times New Roman" w:hAnsi="Times New Roman" w:cs="Times New Roman"/>
          <w:sz w:val="20"/>
        </w:rPr>
        <w:t xml:space="preserve">, от 26.04.2018 </w:t>
      </w:r>
      <w:r w:rsidR="00E1120F" w:rsidRPr="00A7580E">
        <w:rPr>
          <w:rFonts w:ascii="Times New Roman" w:hAnsi="Times New Roman" w:cs="Times New Roman"/>
          <w:sz w:val="20"/>
        </w:rPr>
        <w:t>N</w:t>
      </w:r>
      <w:r w:rsidR="00E1120F" w:rsidRPr="00E1120F">
        <w:rPr>
          <w:rFonts w:ascii="Times New Roman" w:hAnsi="Times New Roman" w:cs="Times New Roman"/>
          <w:sz w:val="20"/>
        </w:rPr>
        <w:t xml:space="preserve"> </w:t>
      </w:r>
      <w:r w:rsidR="00E1120F">
        <w:rPr>
          <w:rFonts w:ascii="Times New Roman" w:hAnsi="Times New Roman" w:cs="Times New Roman"/>
          <w:sz w:val="20"/>
        </w:rPr>
        <w:t>107</w:t>
      </w:r>
      <w:r w:rsidR="007E0ADB">
        <w:rPr>
          <w:rFonts w:ascii="Times New Roman" w:hAnsi="Times New Roman" w:cs="Times New Roman"/>
          <w:sz w:val="20"/>
        </w:rPr>
        <w:t xml:space="preserve">, </w:t>
      </w:r>
    </w:p>
    <w:p w:rsidR="00DB2634" w:rsidRDefault="007E0ADB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15.10.2018 № 221</w:t>
      </w:r>
      <w:r w:rsidR="001E1FAA">
        <w:rPr>
          <w:rFonts w:ascii="Times New Roman" w:hAnsi="Times New Roman" w:cs="Times New Roman"/>
          <w:sz w:val="20"/>
        </w:rPr>
        <w:t>, от 21.12.2018 № 282</w:t>
      </w:r>
      <w:r w:rsidR="00AB5BF1">
        <w:rPr>
          <w:rFonts w:ascii="Times New Roman" w:hAnsi="Times New Roman" w:cs="Times New Roman"/>
          <w:sz w:val="20"/>
        </w:rPr>
        <w:t xml:space="preserve">, </w:t>
      </w:r>
    </w:p>
    <w:p w:rsidR="00F61E00" w:rsidRDefault="00AB5BF1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27.12.2018 № 291</w:t>
      </w:r>
      <w:r w:rsidR="00A3075D">
        <w:rPr>
          <w:rFonts w:ascii="Times New Roman" w:hAnsi="Times New Roman" w:cs="Times New Roman"/>
          <w:sz w:val="20"/>
        </w:rPr>
        <w:t>, 05.02.2019 № 30</w:t>
      </w:r>
      <w:r w:rsidR="00F61E00">
        <w:rPr>
          <w:rFonts w:ascii="Times New Roman" w:hAnsi="Times New Roman" w:cs="Times New Roman"/>
          <w:sz w:val="20"/>
        </w:rPr>
        <w:t xml:space="preserve">, </w:t>
      </w:r>
    </w:p>
    <w:p w:rsidR="00D437D9" w:rsidRPr="004A14E5" w:rsidRDefault="00F61E0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F61E00">
        <w:rPr>
          <w:rFonts w:ascii="Times New Roman" w:hAnsi="Times New Roman" w:cs="Times New Roman"/>
          <w:sz w:val="20"/>
        </w:rPr>
        <w:t>о</w:t>
      </w:r>
      <w:r>
        <w:rPr>
          <w:rFonts w:ascii="Times New Roman" w:hAnsi="Times New Roman" w:cs="Times New Roman"/>
          <w:sz w:val="20"/>
        </w:rPr>
        <w:t>т 18.02.2019 № 39, от 29.03.2019 №</w:t>
      </w:r>
      <w:r w:rsidRPr="00F61E00">
        <w:rPr>
          <w:rFonts w:ascii="Times New Roman" w:hAnsi="Times New Roman" w:cs="Times New Roman"/>
          <w:sz w:val="20"/>
        </w:rPr>
        <w:t xml:space="preserve"> 75</w:t>
      </w:r>
      <w:r w:rsidR="00F550A1">
        <w:rPr>
          <w:rFonts w:ascii="Times New Roman" w:hAnsi="Times New Roman" w:cs="Times New Roman"/>
          <w:sz w:val="20"/>
        </w:rPr>
        <w:t xml:space="preserve">, от  </w:t>
      </w:r>
      <w:r w:rsidR="00FB1B5C">
        <w:rPr>
          <w:rFonts w:ascii="Times New Roman" w:hAnsi="Times New Roman" w:cs="Times New Roman"/>
          <w:sz w:val="20"/>
        </w:rPr>
        <w:t>28.06.2019</w:t>
      </w:r>
      <w:r w:rsidR="00F550A1">
        <w:rPr>
          <w:rFonts w:ascii="Times New Roman" w:hAnsi="Times New Roman" w:cs="Times New Roman"/>
          <w:sz w:val="20"/>
        </w:rPr>
        <w:t xml:space="preserve"> №</w:t>
      </w:r>
      <w:r w:rsidR="00F523FB">
        <w:rPr>
          <w:rFonts w:ascii="Times New Roman" w:hAnsi="Times New Roman" w:cs="Times New Roman"/>
          <w:sz w:val="20"/>
        </w:rPr>
        <w:t xml:space="preserve"> </w:t>
      </w:r>
      <w:r w:rsidR="00FB1B5C">
        <w:rPr>
          <w:rFonts w:ascii="Times New Roman" w:hAnsi="Times New Roman" w:cs="Times New Roman"/>
          <w:sz w:val="20"/>
        </w:rPr>
        <w:t>153</w:t>
      </w:r>
      <w:r w:rsidR="00D437D9" w:rsidRPr="004A14E5">
        <w:rPr>
          <w:rFonts w:ascii="Times New Roman" w:hAnsi="Times New Roman" w:cs="Times New Roman"/>
          <w:sz w:val="20"/>
        </w:rPr>
        <w:t>)</w:t>
      </w:r>
    </w:p>
    <w:p w:rsidR="00D637DA" w:rsidRPr="00A7580E" w:rsidRDefault="00D637DA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Настоящий Порядок разработан в соответствии с Бюджетным </w:t>
      </w:r>
      <w:hyperlink r:id="rId14" w:history="1">
        <w:r w:rsidRPr="00A7580E">
          <w:rPr>
            <w:rFonts w:ascii="Times New Roman" w:hAnsi="Times New Roman" w:cs="Times New Roman"/>
          </w:rPr>
          <w:t>кодексом</w:t>
        </w:r>
      </w:hyperlink>
      <w:r w:rsidRPr="004A14E5">
        <w:rPr>
          <w:rFonts w:ascii="Times New Roman" w:hAnsi="Times New Roman" w:cs="Times New Roman"/>
        </w:rPr>
        <w:t xml:space="preserve"> Российской Федерации, в целях организации исполнения областного бюджета по расходам и источникам финансирования дефицита областного бюджета и определяет правила составления и ведения сводной бюджетной росписи областного бюджета (далее - сводная роспись) и бюджетных росписей главных распорядителей средств областного бюджета (далее - бюджетная роспись).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I. Состав сводной росписи, порядок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ее составления и утверждения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1. В состав сводной росписи включаются: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1.1) роспись расходов областного бюджета на текущий финансовый </w:t>
      </w:r>
      <w:r w:rsidRPr="00AB5BF1">
        <w:rPr>
          <w:rFonts w:ascii="Times New Roman" w:hAnsi="Times New Roman" w:cs="Times New Roman"/>
          <w:szCs w:val="22"/>
        </w:rPr>
        <w:t xml:space="preserve">год </w:t>
      </w:r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AB5BF1">
        <w:rPr>
          <w:rFonts w:ascii="Times New Roman" w:hAnsi="Times New Roman" w:cs="Times New Roman"/>
          <w:szCs w:val="22"/>
        </w:rPr>
        <w:t>в разрезе главных распорядителей средств областного бюджета (да</w:t>
      </w:r>
      <w:r w:rsidRPr="004A14E5">
        <w:rPr>
          <w:rFonts w:ascii="Times New Roman" w:hAnsi="Times New Roman" w:cs="Times New Roman"/>
        </w:rPr>
        <w:t>лее - главный распорядитель), раздела, подраздела, целевой статьи и группы вида расходов;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1.2) роспись источников финансирования дефицита областного бюджета на текущий финансовый год </w:t>
      </w:r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4A14E5">
        <w:rPr>
          <w:rFonts w:ascii="Times New Roman" w:hAnsi="Times New Roman" w:cs="Times New Roman"/>
        </w:rPr>
        <w:t>в разрезе главных администраторов источников финансирования дефицита областного бюджета (далее - главный администратор источников) и кодов классификации источников финансирования дефицитов бюджетов, кроме операций по управлению остатками средств на едином счете областного бюджета.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2. Сводная роспись составляется министерством финансов Амурской области (далее -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АО) и утверждается министром финансов области.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3. Показатели сводной росписи должны соответствовать закону Амурской области об областном бюджете на очередной финансовый год</w:t>
      </w:r>
      <w:ins w:id="1" w:author="Нечпай О.В." w:date="2018-12-26T11:06:00Z">
        <w:r w:rsidR="00343CFE">
          <w:rPr>
            <w:rFonts w:ascii="Times New Roman" w:hAnsi="Times New Roman" w:cs="Times New Roman"/>
          </w:rPr>
          <w:t xml:space="preserve"> </w:t>
        </w:r>
      </w:ins>
      <w:r w:rsidR="00AB5BF1" w:rsidRPr="00AB5BF1">
        <w:rPr>
          <w:rFonts w:ascii="Times New Roman" w:hAnsi="Times New Roman" w:cs="Times New Roman"/>
          <w:szCs w:val="22"/>
        </w:rPr>
        <w:t xml:space="preserve">и плановый период </w:t>
      </w:r>
      <w:r w:rsidRPr="004A14E5">
        <w:rPr>
          <w:rFonts w:ascii="Times New Roman" w:hAnsi="Times New Roman" w:cs="Times New Roman"/>
        </w:rPr>
        <w:t>(далее - Закон о бюджете) в части, целевых статей, групп видов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4. Составление сводной росписи осуществляется в программном комплексе "АЦК-Финансы" (далее - система "АЦК-Финансы") после выгрузки электронных документов "Сводная бюджетная заявка" и "План по источникам" из программного комплекса "АЦК-Планирование" (далее - система "АЦК-Планирование").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5. Сводная </w:t>
      </w:r>
      <w:hyperlink w:anchor="P241" w:history="1">
        <w:r w:rsidRPr="00A7580E">
          <w:rPr>
            <w:rFonts w:ascii="Times New Roman" w:hAnsi="Times New Roman" w:cs="Times New Roman"/>
          </w:rPr>
          <w:t>роспись</w:t>
        </w:r>
      </w:hyperlink>
      <w:r w:rsidRPr="004A14E5">
        <w:rPr>
          <w:rFonts w:ascii="Times New Roman" w:hAnsi="Times New Roman" w:cs="Times New Roman"/>
        </w:rPr>
        <w:t xml:space="preserve"> утверждается министром финансов области до начала очередного финансового года по форме согласно приложению N 1 к настоящему Порядку.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6. Утвержденные показатели сводной росписи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 и главных администраторов источников до начала очередного финансового года в системе "АЦК-Финансы" в виде электронных документов "Уведомление о бюджетных </w:t>
      </w:r>
      <w:r w:rsidRPr="004A14E5">
        <w:rPr>
          <w:rFonts w:ascii="Times New Roman" w:hAnsi="Times New Roman" w:cs="Times New Roman"/>
        </w:rPr>
        <w:lastRenderedPageBreak/>
        <w:t>назначениях" (по расходам) и "Уведомление о бюджетных назначениях по источникам".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II. Лимиты бюджетных обязательств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7. Лимиты бюджетных обязатель</w:t>
      </w:r>
      <w:proofErr w:type="gramStart"/>
      <w:r w:rsidRPr="004A14E5">
        <w:rPr>
          <w:rFonts w:ascii="Times New Roman" w:hAnsi="Times New Roman" w:cs="Times New Roman"/>
        </w:rPr>
        <w:t>ств гл</w:t>
      </w:r>
      <w:proofErr w:type="gramEnd"/>
      <w:r w:rsidRPr="004A14E5">
        <w:rPr>
          <w:rFonts w:ascii="Times New Roman" w:hAnsi="Times New Roman" w:cs="Times New Roman"/>
        </w:rPr>
        <w:t>авным распорядителям утверждаются на очередной финансовый год по разделу, подразделу, целевой статье и группе вида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8. </w:t>
      </w:r>
      <w:hyperlink w:anchor="P333" w:history="1">
        <w:r w:rsidRPr="00A7580E">
          <w:rPr>
            <w:rFonts w:ascii="Times New Roman" w:hAnsi="Times New Roman" w:cs="Times New Roman"/>
          </w:rPr>
          <w:t>Лимиты</w:t>
        </w:r>
      </w:hyperlink>
      <w:r w:rsidRPr="004A14E5">
        <w:rPr>
          <w:rFonts w:ascii="Times New Roman" w:hAnsi="Times New Roman" w:cs="Times New Roman"/>
        </w:rPr>
        <w:t xml:space="preserve"> бюджетных обязатель</w:t>
      </w:r>
      <w:proofErr w:type="gramStart"/>
      <w:r w:rsidRPr="004A14E5">
        <w:rPr>
          <w:rFonts w:ascii="Times New Roman" w:hAnsi="Times New Roman" w:cs="Times New Roman"/>
        </w:rPr>
        <w:t>ств гл</w:t>
      </w:r>
      <w:proofErr w:type="gramEnd"/>
      <w:r w:rsidRPr="004A14E5">
        <w:rPr>
          <w:rFonts w:ascii="Times New Roman" w:hAnsi="Times New Roman" w:cs="Times New Roman"/>
        </w:rPr>
        <w:t>авным распорядителям утверждаются министром финансов области по форме согласно приложению N 2 к настоящему Порядку до начала очередного финансового года.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9. Лимиты бюджетных обязательств по расходам доводятся до главных распорядителей в системе "АЦК-Финансы" в виде электронных документов "Уведомление о бюджетных назначениях".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10. Лимиты бюджетных обязательств не доводятся по расходам, предусмотренным на исполнение публичных нормативных обязательств.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III. Ведение сводной бюджетной росписи и изменение лимитов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бюджетных обязательств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11. Ведение сводной росписи осуществляется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посредством внесения изменений в показатели сводной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12. </w:t>
      </w:r>
      <w:proofErr w:type="gramStart"/>
      <w:r w:rsidRPr="004A14E5">
        <w:rPr>
          <w:rFonts w:ascii="Times New Roman" w:hAnsi="Times New Roman" w:cs="Times New Roman"/>
        </w:rPr>
        <w:t xml:space="preserve">Внесение изменений в показатели сводной росписи осуществляется в связи с принятием закона о внесении изменений в Закон о бюджете и (или) по основаниям, установленным </w:t>
      </w:r>
      <w:hyperlink r:id="rId15" w:history="1">
        <w:r w:rsidRPr="00A7580E">
          <w:rPr>
            <w:rFonts w:ascii="Times New Roman" w:hAnsi="Times New Roman" w:cs="Times New Roman"/>
          </w:rPr>
          <w:t>статьей 217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а также по иным основаниям, связанным с особенностями исполнения областного бюджета, установленным Законом о бюджете, </w:t>
      </w:r>
      <w:hyperlink r:id="rId16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"О бюджетном процессе в Амурской области".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Внесение изменений в показатели сводной росписи расходов областного бюджета осуществляется в системе "АЦК-Планирование" путем обработки электронных документов "Сводная бюджетная заявка на изменения ассигнований" до статуса "Обработка завершена", в случае принятия закона о внесении изменений в Закон о бюджете - до статуса "Утвержденный бюджет". Обработка электронных документов "Сводная бюджетная заявка на изменения ассигнований" до статуса "Обработка завершена" ("Утвержденный бюджет") влечет изменения лимитов бюджетных обязательств, доведенных до главных распорядителей.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Внесение изменений в показатели сводной </w:t>
      </w:r>
      <w:proofErr w:type="gramStart"/>
      <w:r w:rsidRPr="004A14E5">
        <w:rPr>
          <w:rFonts w:ascii="Times New Roman" w:hAnsi="Times New Roman" w:cs="Times New Roman"/>
        </w:rPr>
        <w:t>росписи источников финансирования дефицита областного бюджета</w:t>
      </w:r>
      <w:proofErr w:type="gramEnd"/>
      <w:r w:rsidRPr="004A14E5">
        <w:rPr>
          <w:rFonts w:ascii="Times New Roman" w:hAnsi="Times New Roman" w:cs="Times New Roman"/>
        </w:rPr>
        <w:t xml:space="preserve"> осуществляется в системе "АЦК-Планирование" путем обработки электронных документов "Изменение плана по источникам" до статуса "Утвержденный бюджет".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13. Изменения в сводную роспись, обусловленные принятием закона о внесении изменений в бюджет, утверждаются министром финансов области и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распорядителей, главных администраторов источников в соответствии с </w:t>
      </w:r>
      <w:hyperlink w:anchor="P104" w:history="1">
        <w:r w:rsidRPr="00A7580E">
          <w:rPr>
            <w:rFonts w:ascii="Times New Roman" w:hAnsi="Times New Roman" w:cs="Times New Roman"/>
          </w:rPr>
          <w:t>пунктом 14.4</w:t>
        </w:r>
      </w:hyperlink>
      <w:r w:rsidRPr="004A14E5">
        <w:rPr>
          <w:rFonts w:ascii="Times New Roman" w:hAnsi="Times New Roman" w:cs="Times New Roman"/>
        </w:rPr>
        <w:t xml:space="preserve"> настоящего Порядка.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14. </w:t>
      </w:r>
      <w:proofErr w:type="gramStart"/>
      <w:r w:rsidRPr="004A14E5">
        <w:rPr>
          <w:rFonts w:ascii="Times New Roman" w:hAnsi="Times New Roman" w:cs="Times New Roman"/>
        </w:rPr>
        <w:t xml:space="preserve">Внесение изменений в показатели сводной росписи по основаниям, установленным </w:t>
      </w:r>
      <w:hyperlink r:id="rId17" w:history="1">
        <w:r w:rsidRPr="00A7580E">
          <w:rPr>
            <w:rFonts w:ascii="Times New Roman" w:hAnsi="Times New Roman" w:cs="Times New Roman"/>
          </w:rPr>
          <w:t>статьей 217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а также по иным основаниям, связанным с особенностями исполнения областного бюджета, установленными Законом о бюджете и </w:t>
      </w:r>
      <w:hyperlink r:id="rId18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"О бюджетном процессе в Амурской области", осуществляется в следующем порядке: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2"/>
      <w:bookmarkEnd w:id="2"/>
      <w:r w:rsidRPr="004A14E5">
        <w:rPr>
          <w:rFonts w:ascii="Times New Roman" w:hAnsi="Times New Roman" w:cs="Times New Roman"/>
        </w:rPr>
        <w:t xml:space="preserve">14.1. Внесение изменений в показатели сводной росписи осуществляется по предложениям главных распорядителей и главных администраторов источников, при этом указанные предложения представляются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не менее чем за десять календарных дней до окончания текущего месяца (в декабре текущего года - в соответствии с </w:t>
      </w:r>
      <w:hyperlink w:anchor="P146" w:history="1">
        <w:r w:rsidRPr="00A7580E">
          <w:rPr>
            <w:rFonts w:ascii="Times New Roman" w:hAnsi="Times New Roman" w:cs="Times New Roman"/>
          </w:rPr>
          <w:t>пункт</w:t>
        </w:r>
        <w:r w:rsidR="00C5600D" w:rsidRPr="00A7580E">
          <w:rPr>
            <w:rFonts w:ascii="Times New Roman" w:hAnsi="Times New Roman" w:cs="Times New Roman"/>
          </w:rPr>
          <w:t>ом</w:t>
        </w:r>
        <w:r w:rsidRPr="00A7580E">
          <w:rPr>
            <w:rFonts w:ascii="Times New Roman" w:hAnsi="Times New Roman" w:cs="Times New Roman"/>
          </w:rPr>
          <w:t xml:space="preserve"> 18</w:t>
        </w:r>
      </w:hyperlink>
      <w:r w:rsidRPr="004A14E5">
        <w:rPr>
          <w:rFonts w:ascii="Times New Roman" w:hAnsi="Times New Roman" w:cs="Times New Roman"/>
        </w:rPr>
        <w:t xml:space="preserve"> настоящего Порядка), за исключением изменений, связанных </w:t>
      </w:r>
      <w:proofErr w:type="gramStart"/>
      <w:r w:rsidRPr="004A14E5">
        <w:rPr>
          <w:rFonts w:ascii="Times New Roman" w:hAnsi="Times New Roman" w:cs="Times New Roman"/>
        </w:rPr>
        <w:t>с</w:t>
      </w:r>
      <w:proofErr w:type="gramEnd"/>
      <w:r w:rsidRPr="004A14E5">
        <w:rPr>
          <w:rFonts w:ascii="Times New Roman" w:hAnsi="Times New Roman" w:cs="Times New Roman"/>
        </w:rPr>
        <w:t>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использованием средств резервного фонда Правительства Амурской области;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получением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бюджете;</w:t>
      </w:r>
    </w:p>
    <w:p w:rsidR="00343CFE" w:rsidRPr="00AB5BF1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4A14E5">
        <w:rPr>
          <w:rFonts w:ascii="Times New Roman" w:hAnsi="Times New Roman" w:cs="Times New Roman"/>
        </w:rPr>
        <w:t xml:space="preserve">исполнением судебных актов, предусматривающих обращение взыскания на средства </w:t>
      </w:r>
      <w:r w:rsidRPr="00AB5BF1">
        <w:rPr>
          <w:rFonts w:ascii="Times New Roman" w:hAnsi="Times New Roman" w:cs="Times New Roman"/>
          <w:szCs w:val="22"/>
        </w:rPr>
        <w:t>областного бюджета</w:t>
      </w:r>
      <w:r w:rsidR="00AB5BF1" w:rsidRPr="00AB5BF1">
        <w:rPr>
          <w:rFonts w:ascii="Times New Roman" w:hAnsi="Times New Roman" w:cs="Times New Roman"/>
          <w:szCs w:val="22"/>
        </w:rPr>
        <w:t>;</w:t>
      </w:r>
    </w:p>
    <w:p w:rsidR="00AB5BF1" w:rsidRPr="00AB5BF1" w:rsidRDefault="00AB5B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AB5BF1">
        <w:rPr>
          <w:rFonts w:ascii="Times New Roman" w:hAnsi="Times New Roman" w:cs="Times New Roman"/>
          <w:szCs w:val="22"/>
        </w:rPr>
        <w:t>перераспределение бюджетных ассигнований по бюджетополучателям.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6"/>
      <w:bookmarkEnd w:id="3"/>
      <w:r w:rsidRPr="004A14E5">
        <w:rPr>
          <w:rFonts w:ascii="Times New Roman" w:hAnsi="Times New Roman" w:cs="Times New Roman"/>
        </w:rPr>
        <w:t xml:space="preserve">14.2. Письменное обращение главного распорядителя (главного администратора источников), содержащее предложения об изменении сводной росписи (далее - письменное обращение), оформляется по </w:t>
      </w:r>
      <w:hyperlink w:anchor="P389" w:history="1">
        <w:r w:rsidRPr="00A7580E">
          <w:rPr>
            <w:rFonts w:ascii="Times New Roman" w:hAnsi="Times New Roman" w:cs="Times New Roman"/>
          </w:rPr>
          <w:t>форме</w:t>
        </w:r>
      </w:hyperlink>
      <w:r w:rsidRPr="004A14E5">
        <w:rPr>
          <w:rFonts w:ascii="Times New Roman" w:hAnsi="Times New Roman" w:cs="Times New Roman"/>
        </w:rPr>
        <w:t xml:space="preserve"> согласно приложению N 3.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Письменное обращение должно содержать наименование кода вида изменений, установленное </w:t>
      </w:r>
      <w:hyperlink w:anchor="P105" w:history="1">
        <w:r w:rsidRPr="00A7580E">
          <w:rPr>
            <w:rFonts w:ascii="Times New Roman" w:hAnsi="Times New Roman" w:cs="Times New Roman"/>
          </w:rPr>
          <w:t>пунктом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письменное обязательство о недопущении образования кредиторской задолженности в результате внесения изменений в сводную роспись, обоснование необходимости и целесообразности внесения изм</w:t>
      </w:r>
      <w:r w:rsidR="00AB5BF1">
        <w:rPr>
          <w:rFonts w:ascii="Times New Roman" w:hAnsi="Times New Roman" w:cs="Times New Roman"/>
        </w:rPr>
        <w:t>енений в сводную роспись.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К письменному обращению прилагаются сводные бюджетные заявки на изменение ассигнований, сформированные из созданных в системе "АЦК-Планирование" и обработанных до статуса "Согласование" электронных документов "Сводная бюджетная заявка на изменение ассигнований" по бланку расходов "Роспись ГРБС" и "Роспись ГРБС ФК" (далее - Заявка ГРБС), "Изменение плана по источникам", подписанные руководителем (уполномоченным лицом) главного распорядителя (главного администратора источников).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</w:t>
      </w:r>
      <w:proofErr w:type="gramStart"/>
      <w:r w:rsidRPr="004A14E5">
        <w:rPr>
          <w:rFonts w:ascii="Times New Roman" w:hAnsi="Times New Roman" w:cs="Times New Roman"/>
        </w:rPr>
        <w:t>случае</w:t>
      </w:r>
      <w:proofErr w:type="gramEnd"/>
      <w:r w:rsidRPr="004A14E5">
        <w:rPr>
          <w:rFonts w:ascii="Times New Roman" w:hAnsi="Times New Roman" w:cs="Times New Roman"/>
        </w:rPr>
        <w:t xml:space="preserve"> наличия в письменном обращении предложений об изменении сводной росписи по различным основаниям к письменному обращению прикладываются Заявки ГРБС раздельно по каждому из оснований.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внесения изменения в сводную роспись по субсидиям, субвенциям и иным межбюджетным трансфертам, имеющим целевое назначение, прилагаются выписка из лицевого счета главного распорядителя средств областного бюджета, выписка из лицевого счета получателя бюджетных средств, приложение к выписке из лицевого счета главного распорядителя средств областного бюджета, приложение к выписке из лицевого счета получателя бюджетных средств.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Письменное обращение главного распорядителя средств областного бюджета (главного администратора источников) и весь пакет документов к нему должны иметь идентичные подписи.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14.3. Минфин АО после получения от главного распорядителя (главного администратора источников) полного пакета документов на внесение изменений в сводную роспись осуществляет контроль на соответствие вносимых изменений бюджетному законодательству Российской Федерации, настоящему Порядку, показателям сводной росписи и принимает решение об их утверждении или отклонении.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</w:t>
      </w:r>
      <w:proofErr w:type="gramStart"/>
      <w:r w:rsidRPr="004A14E5">
        <w:rPr>
          <w:rFonts w:ascii="Times New Roman" w:hAnsi="Times New Roman" w:cs="Times New Roman"/>
        </w:rPr>
        <w:t>случае</w:t>
      </w:r>
      <w:proofErr w:type="gramEnd"/>
      <w:r w:rsidRPr="004A14E5">
        <w:rPr>
          <w:rFonts w:ascii="Times New Roman" w:hAnsi="Times New Roman" w:cs="Times New Roman"/>
        </w:rPr>
        <w:t xml:space="preserve"> отклонения предлагаемых изменений сводной росписи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возвращает главному распорядителю (главному администратору источников) с сопроводительным письмом весь пакет документов без исполнения с указанием причины их отклонения.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04"/>
      <w:bookmarkEnd w:id="4"/>
      <w:r w:rsidRPr="004A14E5">
        <w:rPr>
          <w:rFonts w:ascii="Times New Roman" w:hAnsi="Times New Roman" w:cs="Times New Roman"/>
        </w:rPr>
        <w:t xml:space="preserve">14.4. Изменения, внесенные в показатели сводной росписи, доводятся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до главных распорядителей (главных администраторов источников) в системе "АЦК-Финансы" в виде электронных документов "Уведомление об изменении бюджетных назначений" и "Уведомление об изменении бюджетных назначений по источникам".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05"/>
      <w:bookmarkEnd w:id="5"/>
      <w:r w:rsidRPr="004A14E5">
        <w:rPr>
          <w:rFonts w:ascii="Times New Roman" w:hAnsi="Times New Roman" w:cs="Times New Roman"/>
        </w:rPr>
        <w:t>15. Оформление электронных документов об изменении бюджетных назначений производится главным распорядителем (главным администратором источников) в системе "АЦК-Планирование" с присвоением следующих кодов вида изменений: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1) 010 - изменения, вносимые в связи с принятием соответствующего закона о внесении изменений в Закон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2) 020 - изменения, вносимые в связи с перераспределением бюджетных ассигнований, предусмотренных для исполнения публичных нормативных обязательств;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3) 030 - изменения, вносимые в связи с изменением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9" w:history="1">
        <w:r w:rsidRPr="00A7580E">
          <w:rPr>
            <w:rFonts w:ascii="Times New Roman" w:hAnsi="Times New Roman" w:cs="Times New Roman"/>
          </w:rPr>
          <w:t>п. 5 ст. 154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Федерации);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4) 040 - изменения, связанные с перераспределением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государственной собственности после внесения изменений в решения, указанные в </w:t>
      </w:r>
      <w:hyperlink r:id="rId20" w:history="1">
        <w:r w:rsidRPr="00A7580E">
          <w:rPr>
            <w:rFonts w:ascii="Times New Roman" w:hAnsi="Times New Roman" w:cs="Times New Roman"/>
          </w:rPr>
          <w:t>пункте 2 статьи 78.2</w:t>
        </w:r>
      </w:hyperlink>
      <w:r w:rsidRPr="004A14E5">
        <w:rPr>
          <w:rFonts w:ascii="Times New Roman" w:hAnsi="Times New Roman" w:cs="Times New Roman"/>
        </w:rPr>
        <w:t xml:space="preserve"> и </w:t>
      </w:r>
      <w:hyperlink r:id="rId21" w:history="1">
        <w:r w:rsidRPr="00A7580E">
          <w:rPr>
            <w:rFonts w:ascii="Times New Roman" w:hAnsi="Times New Roman" w:cs="Times New Roman"/>
          </w:rPr>
          <w:t>пункте 2 статьи 79</w:t>
        </w:r>
      </w:hyperlink>
      <w:r w:rsidRPr="004A14E5">
        <w:rPr>
          <w:rFonts w:ascii="Times New Roman" w:hAnsi="Times New Roman" w:cs="Times New Roman"/>
        </w:rPr>
        <w:t xml:space="preserve"> Бюджетного кодекса</w:t>
      </w:r>
      <w:proofErr w:type="gramEnd"/>
      <w:r w:rsidRPr="004A14E5">
        <w:rPr>
          <w:rFonts w:ascii="Times New Roman" w:hAnsi="Times New Roman" w:cs="Times New Roman"/>
        </w:rPr>
        <w:t>, государственные контракты или соглашения о предоставлении субсидий на осуществление капитальных вложений;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5) 050 - изменения, вносимые в связи с исполнением судебных актов, предусматривающих обращение взыскания </w:t>
      </w:r>
      <w:r w:rsidR="00C5600D" w:rsidRPr="004A14E5">
        <w:rPr>
          <w:rFonts w:ascii="Times New Roman" w:hAnsi="Times New Roman" w:cs="Times New Roman"/>
        </w:rPr>
        <w:t xml:space="preserve">на </w:t>
      </w:r>
      <w:r w:rsidRPr="004A14E5">
        <w:rPr>
          <w:rFonts w:ascii="Times New Roman" w:hAnsi="Times New Roman" w:cs="Times New Roman"/>
        </w:rPr>
        <w:t>средств</w:t>
      </w:r>
      <w:r w:rsidR="00C5600D" w:rsidRPr="004A14E5">
        <w:rPr>
          <w:rFonts w:ascii="Times New Roman" w:hAnsi="Times New Roman" w:cs="Times New Roman"/>
        </w:rPr>
        <w:t>а</w:t>
      </w:r>
      <w:r w:rsidRPr="004A14E5">
        <w:rPr>
          <w:rFonts w:ascii="Times New Roman" w:hAnsi="Times New Roman" w:cs="Times New Roman"/>
        </w:rPr>
        <w:t xml:space="preserve">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6) 060 - изменения, вносимые в случае </w:t>
      </w:r>
      <w:proofErr w:type="gramStart"/>
      <w:r w:rsidRPr="004A14E5">
        <w:rPr>
          <w:rFonts w:ascii="Times New Roman" w:hAnsi="Times New Roman" w:cs="Times New Roman"/>
        </w:rPr>
        <w:t>использования средств резервного фонда Правительства Амурской области</w:t>
      </w:r>
      <w:proofErr w:type="gramEnd"/>
      <w:r w:rsidRPr="004A14E5">
        <w:rPr>
          <w:rFonts w:ascii="Times New Roman" w:hAnsi="Times New Roman" w:cs="Times New Roman"/>
        </w:rPr>
        <w:t>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7) 070 - изменения, вносимые в случае перераспределения бюджетных ассигнований, предоставляемых на конкурсной основе;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8) 080 - изменения, связанные с особенностями исполнения областного бюджета, установленными Законом о бюджете и </w:t>
      </w:r>
      <w:hyperlink r:id="rId22" w:history="1">
        <w:r w:rsidRPr="00A7580E">
          <w:rPr>
            <w:rFonts w:ascii="Times New Roman" w:hAnsi="Times New Roman" w:cs="Times New Roman"/>
          </w:rPr>
          <w:t>Законом</w:t>
        </w:r>
      </w:hyperlink>
      <w:r w:rsidRPr="004A14E5">
        <w:rPr>
          <w:rFonts w:ascii="Times New Roman" w:hAnsi="Times New Roman" w:cs="Times New Roman"/>
        </w:rPr>
        <w:t xml:space="preserve"> Амурской области от 31 августа 2007 г. N 368-ОЗ "О бюджетном процессе в Амурской области":</w:t>
      </w:r>
    </w:p>
    <w:p w:rsidR="00AB5BF1" w:rsidRDefault="001E1F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E1FAA">
        <w:rPr>
          <w:rFonts w:ascii="Times New Roman" w:hAnsi="Times New Roman" w:cs="Times New Roman"/>
          <w:szCs w:val="22"/>
        </w:rPr>
        <w:t>081-</w:t>
      </w:r>
      <w:r w:rsidRPr="001E1FAA">
        <w:rPr>
          <w:rFonts w:ascii="Times New Roman" w:hAnsi="Times New Roman" w:cs="Times New Roman"/>
          <w:bCs/>
          <w:szCs w:val="22"/>
        </w:rPr>
        <w:t xml:space="preserve"> </w:t>
      </w:r>
      <w:r w:rsidRPr="001E1FAA">
        <w:rPr>
          <w:rFonts w:ascii="Times New Roman" w:hAnsi="Times New Roman" w:cs="Times New Roman"/>
          <w:szCs w:val="22"/>
        </w:rPr>
        <w:t xml:space="preserve">изменения, вносимые в случае </w:t>
      </w:r>
      <w:r w:rsidRPr="001E1FAA">
        <w:rPr>
          <w:rFonts w:ascii="Times New Roman" w:hAnsi="Times New Roman" w:cs="Times New Roman"/>
          <w:bCs/>
          <w:szCs w:val="22"/>
        </w:rPr>
        <w:t xml:space="preserve">принятия </w:t>
      </w:r>
      <w:r w:rsidRPr="001E1FAA">
        <w:rPr>
          <w:rFonts w:ascii="Times New Roman" w:eastAsia="Calibri" w:hAnsi="Times New Roman" w:cs="Times New Roman"/>
          <w:szCs w:val="22"/>
          <w:lang w:eastAsia="en-US"/>
        </w:rPr>
        <w:t xml:space="preserve">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 </w:t>
      </w:r>
      <w:r w:rsidRPr="001E1FAA">
        <w:rPr>
          <w:rFonts w:ascii="Times New Roman" w:hAnsi="Times New Roman" w:cs="Times New Roman"/>
          <w:bCs/>
          <w:szCs w:val="22"/>
        </w:rPr>
        <w:t xml:space="preserve">решений о распределении иных межбюджетных </w:t>
      </w:r>
      <w:proofErr w:type="gramStart"/>
      <w:r w:rsidRPr="00AB5BF1">
        <w:rPr>
          <w:rFonts w:ascii="Times New Roman" w:hAnsi="Times New Roman" w:cs="Times New Roman"/>
          <w:bCs/>
          <w:szCs w:val="22"/>
        </w:rPr>
        <w:t>трансфертов</w:t>
      </w:r>
      <w:proofErr w:type="gramEnd"/>
      <w:r w:rsidR="00AB5BF1" w:rsidRPr="00AB5BF1">
        <w:rPr>
          <w:rFonts w:ascii="Times New Roman" w:hAnsi="Times New Roman" w:cs="Times New Roman"/>
          <w:bCs/>
          <w:szCs w:val="22"/>
        </w:rPr>
        <w:t xml:space="preserve"> а также принятие Правительством Российской Федерации решений о распределении субсидий и иных межбюджетных трансфертов;</w:t>
      </w:r>
      <w:r w:rsidR="00AB5BF1" w:rsidRPr="00AB5BF1">
        <w:rPr>
          <w:rFonts w:ascii="Times New Roman" w:hAnsi="Times New Roman" w:cs="Times New Roman"/>
          <w:szCs w:val="22"/>
        </w:rPr>
        <w:t xml:space="preserve"> 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082 - </w:t>
      </w:r>
      <w:r w:rsidR="00C5600D" w:rsidRPr="004A14E5">
        <w:rPr>
          <w:rFonts w:ascii="Times New Roman" w:hAnsi="Times New Roman" w:cs="Times New Roman"/>
        </w:rPr>
        <w:t>изменения, вносимые в случае образования остатков средств областного бюджета в объеме, не превышающем сумму остатков неиспользованных в отчетном финансовом году  бюджетных ассигнований на предоставление из областного бюджета местным бюджетам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083 - изменения, вносимые в связи с перераспределением бюджетных ассигнований между видами источников финансирования дефицита областного бюджета в ходе исполнения областного бюджета в пределах общего объема бюджетных ассигнований по источникам финансирования дефицита областного бюджета;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084 - принятие решения государственной корпорацией - Фондом содействия </w:t>
      </w:r>
      <w:r w:rsidRPr="004A14E5">
        <w:rPr>
          <w:rFonts w:ascii="Times New Roman" w:hAnsi="Times New Roman" w:cs="Times New Roman"/>
        </w:rPr>
        <w:lastRenderedPageBreak/>
        <w:t>реформированию жилищно-коммунального хозяйства о предоставлении финансовой поддержки области сверх объемов, утвержденных Законом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085 - изменения, вносимые в связи с перераспределением бюджетных ассигнований между группами видов расходов в пределах одной целевой </w:t>
      </w:r>
      <w:proofErr w:type="gramStart"/>
      <w:r w:rsidRPr="004A14E5">
        <w:rPr>
          <w:rFonts w:ascii="Times New Roman" w:hAnsi="Times New Roman" w:cs="Times New Roman"/>
        </w:rPr>
        <w:t>статьи расходов классификации расходов областного бюджета</w:t>
      </w:r>
      <w:proofErr w:type="gramEnd"/>
      <w:r w:rsidRPr="004A14E5">
        <w:rPr>
          <w:rFonts w:ascii="Times New Roman" w:hAnsi="Times New Roman" w:cs="Times New Roman"/>
        </w:rPr>
        <w:t>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086 - изменение и (или) дополнение бюджетной классификации, а также порядка ее применения;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087 - сокращение предоставления межбюджетных трансфертов местным бюджетам при несоблюдении органами местного самоуправления муниципальных образований области условий предоставления межбюджетных трансфертов из областного бюджета, определенных бюджетным законодательством Российской Федерации, а также при нарушении предельных значений, установленных </w:t>
      </w:r>
      <w:hyperlink r:id="rId23" w:history="1">
        <w:r w:rsidRPr="00A7580E">
          <w:rPr>
            <w:rFonts w:ascii="Times New Roman" w:hAnsi="Times New Roman" w:cs="Times New Roman"/>
          </w:rPr>
          <w:t>пунктами 3 статьи 92.1</w:t>
        </w:r>
      </w:hyperlink>
      <w:r w:rsidRPr="004A14E5">
        <w:rPr>
          <w:rFonts w:ascii="Times New Roman" w:hAnsi="Times New Roman" w:cs="Times New Roman"/>
        </w:rPr>
        <w:t xml:space="preserve"> и </w:t>
      </w:r>
      <w:hyperlink r:id="rId24" w:history="1">
        <w:r w:rsidRPr="00A7580E">
          <w:rPr>
            <w:rFonts w:ascii="Times New Roman" w:hAnsi="Times New Roman" w:cs="Times New Roman"/>
          </w:rPr>
          <w:t>статьи 107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Федерации, и в случаях, предусмотренных </w:t>
      </w:r>
      <w:hyperlink r:id="rId25" w:history="1">
        <w:r w:rsidRPr="00A7580E">
          <w:rPr>
            <w:rFonts w:ascii="Times New Roman" w:hAnsi="Times New Roman" w:cs="Times New Roman"/>
          </w:rPr>
          <w:t>главой 30</w:t>
        </w:r>
      </w:hyperlink>
      <w:r w:rsidRPr="004A14E5">
        <w:rPr>
          <w:rFonts w:ascii="Times New Roman" w:hAnsi="Times New Roman" w:cs="Times New Roman"/>
        </w:rPr>
        <w:t xml:space="preserve"> Бюджетного кодекса Российской Федерации;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088 - внесение в государственную программу изменений, связанных с перераспределением объемов финансирования между программными мероприятиями внутри государственной программы, в пределах утвержде</w:t>
      </w:r>
      <w:r w:rsidR="00A93E72">
        <w:rPr>
          <w:rFonts w:ascii="Times New Roman" w:hAnsi="Times New Roman" w:cs="Times New Roman"/>
        </w:rPr>
        <w:t xml:space="preserve">нного </w:t>
      </w:r>
      <w:r w:rsidRPr="004A14E5">
        <w:rPr>
          <w:rFonts w:ascii="Times New Roman" w:hAnsi="Times New Roman" w:cs="Times New Roman"/>
        </w:rPr>
        <w:t>объема бюджетных ассигнований на финансовое обеспечение реализации государственной программы;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089 - изменения, вносимые в связи с перераспределением бюджетных ассигнований областного бюджета, предусмотренных главному распорядителю средств областного бюджета на предоставление субсидий местным бюджетам, в случае отсутствия принятого Правительством области нормативного правового акта, устанавливающего распределение средств областного бюджета между местными бюджетами, и (или) заключенного между главным распорядителем средств областного бюджета и органами местного самоуправления муниципальных образований области - получателями субсидий соглашения в сроки</w:t>
      </w:r>
      <w:proofErr w:type="gramEnd"/>
      <w:r w:rsidRPr="004A14E5">
        <w:rPr>
          <w:rFonts w:ascii="Times New Roman" w:hAnsi="Times New Roman" w:cs="Times New Roman"/>
        </w:rPr>
        <w:t xml:space="preserve">, установленные </w:t>
      </w:r>
      <w:hyperlink r:id="rId26" w:history="1">
        <w:r w:rsidRPr="00A7580E">
          <w:rPr>
            <w:rFonts w:ascii="Times New Roman" w:hAnsi="Times New Roman" w:cs="Times New Roman"/>
          </w:rPr>
          <w:t>Правилами</w:t>
        </w:r>
      </w:hyperlink>
      <w:r w:rsidRPr="004A14E5">
        <w:rPr>
          <w:rFonts w:ascii="Times New Roman" w:hAnsi="Times New Roman" w:cs="Times New Roman"/>
        </w:rPr>
        <w:t xml:space="preserve"> формирования, предоставления и распределения субсидий из областного бюджета местным бюджетам, утвержденными Правительством области, на увеличение бюджетных ассигнований резервного фонда Правительства области для предоставления субсидий местным бюджетам;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9) 090 - изменения, вносимые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бюджете, </w:t>
      </w:r>
      <w:r w:rsidR="00C5600D" w:rsidRPr="004A14E5">
        <w:rPr>
          <w:rFonts w:ascii="Times New Roman" w:hAnsi="Times New Roman" w:cs="Times New Roman"/>
        </w:rPr>
        <w:t xml:space="preserve">в том числе их остатков, не использованных на начало текущего финансового года, фактически полученных при исполнении бюджета сверх утвержденных Законом о бюджете доходов, </w:t>
      </w:r>
      <w:r w:rsidRPr="004A14E5">
        <w:rPr>
          <w:rFonts w:ascii="Times New Roman" w:hAnsi="Times New Roman" w:cs="Times New Roman"/>
        </w:rPr>
        <w:t>а также в случае</w:t>
      </w:r>
      <w:proofErr w:type="gramEnd"/>
      <w:r w:rsidRPr="004A14E5">
        <w:rPr>
          <w:rFonts w:ascii="Times New Roman" w:hAnsi="Times New Roman" w:cs="Times New Roman"/>
        </w:rPr>
        <w:t xml:space="preserve"> сокращения (возврата при отсутствии потребности) указанных межбюджетных трансфертов;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10) 120 - изменения, вносимые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11) 130 - изменения, вносимые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подлежащих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4A14E5">
        <w:rPr>
          <w:rFonts w:ascii="Times New Roman" w:hAnsi="Times New Roman" w:cs="Times New Roman"/>
        </w:rPr>
        <w:t>ассигнований</w:t>
      </w:r>
      <w:proofErr w:type="gramEnd"/>
      <w:r w:rsidRPr="004A14E5">
        <w:rPr>
          <w:rFonts w:ascii="Times New Roman" w:hAnsi="Times New Roman" w:cs="Times New Roman"/>
        </w:rPr>
        <w:t xml:space="preserve"> на исполнение указанных государственных контрактов;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12) 170 - изменения, вносимые на сумму остатков бюджетных ассигнований дорожного фонда, образовавшихся в связи с неполным их использованием в отчетном финансовом году;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13) 180 - изменения по дорожному фонду, вносимые в связи с образованием положительной</w:t>
      </w:r>
      <w:r w:rsidR="00D50A84" w:rsidRPr="004A14E5">
        <w:rPr>
          <w:rFonts w:ascii="Times New Roman" w:hAnsi="Times New Roman" w:cs="Times New Roman"/>
        </w:rPr>
        <w:t xml:space="preserve"> (отрицательной)</w:t>
      </w:r>
      <w:r w:rsidRPr="004A14E5">
        <w:rPr>
          <w:rFonts w:ascii="Times New Roman" w:hAnsi="Times New Roman" w:cs="Times New Roman"/>
        </w:rPr>
        <w:t xml:space="preserve"> разницы между фактически поступившим и прогнозировавшимся объемом доходов областного бюджета, учитываемых п</w:t>
      </w:r>
      <w:r w:rsidR="00C46F8C" w:rsidRPr="004A14E5">
        <w:rPr>
          <w:rFonts w:ascii="Times New Roman" w:hAnsi="Times New Roman" w:cs="Times New Roman"/>
        </w:rPr>
        <w:t>ри формировании дорожного фонда;</w:t>
      </w:r>
    </w:p>
    <w:p w:rsidR="00C46F8C" w:rsidRDefault="00C46F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14) 190 - изменения, вносимые в случае перераспределения бюджетных ассигнований между текущим финансовым годом и плановым периодом – в пределах предусмотренного законом (решением) о бюджете общего объема бюджетных ассигнований главному распорядителю бюджетных средств на оказание государственных (муниципальных) услуг на соответствующий финансовый год</w:t>
      </w:r>
      <w:r w:rsidR="00A7580E">
        <w:rPr>
          <w:rFonts w:ascii="Times New Roman" w:hAnsi="Times New Roman" w:cs="Times New Roman"/>
        </w:rPr>
        <w:t>;</w:t>
      </w:r>
    </w:p>
    <w:p w:rsidR="00A7580E" w:rsidRPr="00AB5BF1" w:rsidRDefault="00A758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</w:rPr>
        <w:t xml:space="preserve">15) </w:t>
      </w:r>
      <w:r w:rsidR="00AB5BF1" w:rsidRPr="00AB5BF1">
        <w:rPr>
          <w:rFonts w:ascii="Times New Roman" w:hAnsi="Times New Roman" w:cs="Times New Roman"/>
          <w:bCs/>
          <w:szCs w:val="22"/>
        </w:rPr>
        <w:t xml:space="preserve">191 – </w:t>
      </w:r>
      <w:r w:rsidR="00AB5BF1" w:rsidRPr="00AB5BF1">
        <w:rPr>
          <w:rFonts w:ascii="Times New Roman" w:hAnsi="Times New Roman" w:cs="Times New Roman"/>
          <w:szCs w:val="22"/>
        </w:rPr>
        <w:t xml:space="preserve">изменения, вносимые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="00AB5BF1" w:rsidRPr="00AB5BF1">
        <w:rPr>
          <w:rFonts w:ascii="Times New Roman" w:hAnsi="Times New Roman" w:cs="Times New Roman"/>
          <w:bCs/>
          <w:szCs w:val="22"/>
        </w:rPr>
        <w:t>межбюджетных трансфертов местным бюджетам)</w:t>
      </w:r>
      <w:r w:rsidR="00AB5BF1" w:rsidRPr="00AB5BF1">
        <w:rPr>
          <w:rFonts w:ascii="Times New Roman" w:hAnsi="Times New Roman" w:cs="Times New Roman"/>
          <w:szCs w:val="22"/>
        </w:rPr>
        <w:t xml:space="preserve">, в целях </w:t>
      </w:r>
      <w:r w:rsidR="00AB5BF1" w:rsidRPr="00AB5BF1">
        <w:rPr>
          <w:rFonts w:ascii="Times New Roman" w:hAnsi="Times New Roman" w:cs="Times New Roman"/>
          <w:bCs/>
          <w:szCs w:val="22"/>
        </w:rPr>
        <w:t xml:space="preserve">исполнения обязательств, предусмотренных в </w:t>
      </w:r>
      <w:r w:rsidR="00AB5BF1" w:rsidRPr="00AB5BF1">
        <w:rPr>
          <w:rFonts w:ascii="Times New Roman" w:hAnsi="Times New Roman" w:cs="Times New Roman"/>
          <w:szCs w:val="22"/>
        </w:rPr>
        <w:t>соглашениях о предоставлении субсидий (иных межбюджетных трансфертов) из федерального бюджета, заключенных с федеральными органами исполнительной власти, в части достижения значений показателей результативности использования целевых средств, а также</w:t>
      </w:r>
      <w:proofErr w:type="gramEnd"/>
      <w:r w:rsidR="00AB5BF1" w:rsidRPr="00AB5BF1">
        <w:rPr>
          <w:rFonts w:ascii="Times New Roman" w:hAnsi="Times New Roman" w:cs="Times New Roman"/>
          <w:szCs w:val="22"/>
        </w:rPr>
        <w:t xml:space="preserve"> в связи с возвратом средств из областного бюджета в федеральный бюджет;</w:t>
      </w:r>
    </w:p>
    <w:p w:rsidR="001E1FAA" w:rsidRPr="00AB5BF1" w:rsidRDefault="001E1FAA">
      <w:pPr>
        <w:pStyle w:val="ConsPlusNormal"/>
        <w:spacing w:before="220"/>
        <w:ind w:firstLine="540"/>
        <w:jc w:val="both"/>
        <w:rPr>
          <w:ins w:id="6" w:author="Нечпай О.В." w:date="2018-12-26T11:14:00Z"/>
          <w:rFonts w:ascii="Times New Roman" w:hAnsi="Times New Roman" w:cs="Times New Roman"/>
          <w:szCs w:val="22"/>
        </w:rPr>
      </w:pPr>
      <w:r w:rsidRPr="001E1FAA">
        <w:rPr>
          <w:rFonts w:ascii="Times New Roman" w:hAnsi="Times New Roman" w:cs="Times New Roman"/>
          <w:szCs w:val="22"/>
        </w:rPr>
        <w:t xml:space="preserve">16) 192 – изменения, вносимые в случае перераспределения бюджетных ассигнований, предусмотренных главным распорядителям средств областного бюджета: </w:t>
      </w:r>
      <w:proofErr w:type="gramStart"/>
      <w:r w:rsidRPr="001E1FAA">
        <w:rPr>
          <w:rFonts w:ascii="Times New Roman" w:hAnsi="Times New Roman" w:cs="Times New Roman"/>
          <w:szCs w:val="22"/>
        </w:rPr>
        <w:t xml:space="preserve">Законодательному Собранию Амурской области, контрольно-счетной палате Амурской области, Правительству Амурской области, избирательной комиссии Амурской области, представительству Амурской области при Президенте Российской Федерации и Правительстве Российской Федерации, управлению государственной гражданской службы и профилактики коррупционных и иных правонарушений Амурской области, уполномоченному по правам человека в Амурской области - между целевыми статьями (непрограммными направлениями деятельности) расходов классификации расходов областного </w:t>
      </w:r>
      <w:r w:rsidRPr="00AB5BF1">
        <w:rPr>
          <w:rFonts w:ascii="Times New Roman" w:hAnsi="Times New Roman" w:cs="Times New Roman"/>
          <w:szCs w:val="22"/>
        </w:rPr>
        <w:t>бюджета</w:t>
      </w:r>
      <w:ins w:id="7" w:author="Нечпай О.В." w:date="2018-12-26T11:14:00Z">
        <w:r w:rsidR="00343CFE" w:rsidRPr="00AB5BF1">
          <w:rPr>
            <w:rFonts w:ascii="Times New Roman" w:hAnsi="Times New Roman" w:cs="Times New Roman"/>
            <w:szCs w:val="22"/>
          </w:rPr>
          <w:t xml:space="preserve"> </w:t>
        </w:r>
      </w:ins>
      <w:r w:rsidR="00AB5BF1" w:rsidRPr="00AB5BF1">
        <w:rPr>
          <w:rFonts w:ascii="Times New Roman" w:hAnsi="Times New Roman" w:cs="Times New Roman"/>
          <w:szCs w:val="22"/>
        </w:rPr>
        <w:t>в связи с образованием</w:t>
      </w:r>
      <w:proofErr w:type="gramEnd"/>
      <w:r w:rsidR="00AB5BF1" w:rsidRPr="00AB5BF1">
        <w:rPr>
          <w:rFonts w:ascii="Times New Roman" w:hAnsi="Times New Roman" w:cs="Times New Roman"/>
          <w:szCs w:val="22"/>
        </w:rPr>
        <w:t xml:space="preserve"> экономии;</w:t>
      </w:r>
    </w:p>
    <w:p w:rsidR="00AB5BF1" w:rsidRPr="00AB5BF1" w:rsidRDefault="00AB5BF1" w:rsidP="00AB5BF1">
      <w:pPr>
        <w:ind w:firstLine="709"/>
        <w:jc w:val="both"/>
        <w:rPr>
          <w:sz w:val="22"/>
          <w:szCs w:val="22"/>
        </w:rPr>
      </w:pPr>
      <w:proofErr w:type="gramStart"/>
      <w:r w:rsidRPr="00AB5BF1">
        <w:rPr>
          <w:sz w:val="22"/>
          <w:szCs w:val="22"/>
        </w:rPr>
        <w:t xml:space="preserve">17) 193 – изменения, вносимые в случае распределения зарезервированных в составе утвержденных </w:t>
      </w:r>
      <w:r w:rsidRPr="00AB5BF1">
        <w:rPr>
          <w:bCs/>
          <w:sz w:val="22"/>
          <w:szCs w:val="22"/>
        </w:rPr>
        <w:t>статьей 9 Закона о бюджете бюджетных ассигнований на 2019 и плановый период 2020 и 2021 годов, предусмотренных по целевой статье расходов «Обеспечение мероприятий национальных проектов, предусмотренных Указом Президента Российской Федерации», на финансовое обеспечение мероприятий национальных проектов, реализуемых на территории Амурской области;</w:t>
      </w:r>
      <w:proofErr w:type="gramEnd"/>
    </w:p>
    <w:p w:rsidR="00AB5BF1" w:rsidRPr="00E84712" w:rsidRDefault="00AB5BF1" w:rsidP="00AB5BF1">
      <w:pPr>
        <w:ind w:firstLine="709"/>
        <w:jc w:val="both"/>
        <w:rPr>
          <w:sz w:val="22"/>
          <w:szCs w:val="22"/>
        </w:rPr>
      </w:pPr>
      <w:r w:rsidRPr="00E84712">
        <w:rPr>
          <w:sz w:val="22"/>
          <w:szCs w:val="22"/>
        </w:rPr>
        <w:t xml:space="preserve">18) 194 – изменения, вносимые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Pr="00E84712">
        <w:rPr>
          <w:bCs/>
          <w:sz w:val="22"/>
          <w:szCs w:val="22"/>
        </w:rPr>
        <w:t>межбюджетных трансфертов местным бюджетам)</w:t>
      </w:r>
      <w:r w:rsidRPr="00E84712">
        <w:rPr>
          <w:sz w:val="22"/>
          <w:szCs w:val="22"/>
        </w:rPr>
        <w:t>, в целях заключения с федеральными органами исполнительной власти соглашений о предоставлении субсидий (иных межбюджетных трансфертов) из федерального бюджета;</w:t>
      </w:r>
    </w:p>
    <w:p w:rsidR="00E84712" w:rsidRDefault="00AB5BF1" w:rsidP="00E84712">
      <w:pPr>
        <w:ind w:firstLine="709"/>
        <w:jc w:val="both"/>
        <w:rPr>
          <w:sz w:val="22"/>
          <w:szCs w:val="22"/>
        </w:rPr>
      </w:pPr>
      <w:proofErr w:type="gramStart"/>
      <w:r w:rsidRPr="00E84712">
        <w:rPr>
          <w:sz w:val="22"/>
          <w:szCs w:val="22"/>
        </w:rPr>
        <w:t xml:space="preserve">19) 195 – </w:t>
      </w:r>
      <w:r w:rsidR="00E84712" w:rsidRPr="00E84712">
        <w:rPr>
          <w:sz w:val="22"/>
          <w:szCs w:val="22"/>
        </w:rPr>
        <w:t>изменения, вносимые в случае принятия главным администратором средств областного бюджета решения о наличии потребности муниципального образования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и их возврате из областного бюджета в текущем финансовом году в доход местного бюджета для финансового обеспечения расходов местного бюджета, соответствующих</w:t>
      </w:r>
      <w:proofErr w:type="gramEnd"/>
      <w:r w:rsidR="00E84712" w:rsidRPr="00E84712">
        <w:rPr>
          <w:sz w:val="22"/>
          <w:szCs w:val="22"/>
        </w:rPr>
        <w:t xml:space="preserve"> целям предоставления указанных межбюджетных трансфертов.</w:t>
      </w:r>
    </w:p>
    <w:p w:rsidR="00E84712" w:rsidRPr="00D651D6" w:rsidRDefault="002245A2" w:rsidP="00E84712">
      <w:pPr>
        <w:ind w:firstLine="709"/>
        <w:jc w:val="both"/>
        <w:rPr>
          <w:sz w:val="22"/>
          <w:szCs w:val="22"/>
        </w:rPr>
      </w:pPr>
      <w:r w:rsidRPr="00D651D6">
        <w:rPr>
          <w:sz w:val="22"/>
          <w:szCs w:val="22"/>
        </w:rPr>
        <w:t xml:space="preserve">20) 196 – </w:t>
      </w:r>
      <w:r w:rsidR="0077640B" w:rsidRPr="00D651D6">
        <w:rPr>
          <w:sz w:val="22"/>
          <w:szCs w:val="22"/>
        </w:rPr>
        <w:t xml:space="preserve">изменения, вносимые в случае увеличения бюджетных ассигнований, предусмотренных министерству природных ресурсов области на организацию и проведение мероприятий по реализации подпрограммы «Обеспечение реализации основных направлений государственной политики в сфере реализации государственной программы» государственной программы «Охрана окружающей среды в Амурской области» в </w:t>
      </w:r>
      <w:proofErr w:type="gramStart"/>
      <w:r w:rsidR="0077640B" w:rsidRPr="00D651D6">
        <w:rPr>
          <w:sz w:val="22"/>
          <w:szCs w:val="22"/>
        </w:rPr>
        <w:t>пределах</w:t>
      </w:r>
      <w:proofErr w:type="gramEnd"/>
      <w:r w:rsidR="0077640B" w:rsidRPr="00D651D6">
        <w:rPr>
          <w:sz w:val="22"/>
          <w:szCs w:val="22"/>
        </w:rPr>
        <w:t xml:space="preserve"> полученных сверх утвержденного законом об областном бюджете объема платы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</w:r>
      <w:r w:rsidRPr="00D651D6">
        <w:rPr>
          <w:sz w:val="22"/>
          <w:szCs w:val="22"/>
        </w:rPr>
        <w:t>.</w:t>
      </w:r>
    </w:p>
    <w:p w:rsidR="00D437D9" w:rsidRPr="00E84712" w:rsidRDefault="00D437D9" w:rsidP="00E84712">
      <w:pPr>
        <w:ind w:firstLine="709"/>
        <w:jc w:val="both"/>
        <w:rPr>
          <w:sz w:val="22"/>
          <w:szCs w:val="22"/>
        </w:rPr>
      </w:pPr>
      <w:r w:rsidRPr="00E84712">
        <w:rPr>
          <w:sz w:val="22"/>
          <w:szCs w:val="22"/>
        </w:rPr>
        <w:t>16. При изменении показателей сводной росписи по расходам, утвержденным в соответствии с ведомственной структурой расходов, уменьшение бюджетных ассигнований, предусмотренных на исполне</w:t>
      </w:r>
      <w:bookmarkStart w:id="8" w:name="_GoBack"/>
      <w:bookmarkEnd w:id="8"/>
      <w:r w:rsidRPr="00E84712">
        <w:rPr>
          <w:sz w:val="22"/>
          <w:szCs w:val="22"/>
        </w:rPr>
        <w:t>ние публичных нормативных обязательств, а также обслуживание государственного долга, для увеличения иных бюджетных ассигнований без внесения изменений в Закон о бюджете не допускается.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137"/>
      <w:bookmarkEnd w:id="9"/>
      <w:r w:rsidRPr="004A14E5">
        <w:rPr>
          <w:rFonts w:ascii="Times New Roman" w:hAnsi="Times New Roman" w:cs="Times New Roman"/>
        </w:rPr>
        <w:lastRenderedPageBreak/>
        <w:t>17. Изменение сводной росписи осуществляется с учетом следующих особенностей: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17.1. При внесении изменений в сводную роспись на суммы средств, выделяемых за счет средств резервного фонда Правительства Амурской области, помимо документов, предусмотренных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главным распорядителем прилагается копия решения Правительства Амурской области о выделении указанных средств, принятого в установленном порядке.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17.2. </w:t>
      </w:r>
      <w:proofErr w:type="gramStart"/>
      <w:r w:rsidRPr="004A14E5">
        <w:rPr>
          <w:rFonts w:ascii="Times New Roman" w:hAnsi="Times New Roman" w:cs="Times New Roman"/>
        </w:rPr>
        <w:t xml:space="preserve">При внесении изменений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бюджете, а также в случае сокращения (возврата при отсутствии потребности) указанных межбюджетных трансфертов, помимо документов, перечисленных в </w:t>
      </w:r>
      <w:hyperlink w:anchor="P96" w:history="1">
        <w:r w:rsidRPr="00A7580E">
          <w:rPr>
            <w:rFonts w:ascii="Times New Roman" w:hAnsi="Times New Roman" w:cs="Times New Roman"/>
          </w:rPr>
          <w:t>пункте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</w:t>
      </w:r>
      <w:r w:rsidR="00C46F8C" w:rsidRPr="004A14E5">
        <w:rPr>
          <w:rFonts w:ascii="Times New Roman" w:hAnsi="Times New Roman" w:cs="Times New Roman"/>
        </w:rPr>
        <w:t xml:space="preserve">пия соответствующего </w:t>
      </w:r>
      <w:r w:rsidRPr="004A14E5">
        <w:rPr>
          <w:rFonts w:ascii="Times New Roman" w:hAnsi="Times New Roman" w:cs="Times New Roman"/>
        </w:rPr>
        <w:t>уведомления о предоставлении субсидий, субвенций</w:t>
      </w:r>
      <w:proofErr w:type="gramEnd"/>
      <w:r w:rsidRPr="004A14E5">
        <w:rPr>
          <w:rFonts w:ascii="Times New Roman" w:hAnsi="Times New Roman" w:cs="Times New Roman"/>
        </w:rPr>
        <w:t>, иных межбюджетных трансфертов, имеющих целевое назначение, и безвозмездных поступлений от физических и юридических лиц.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17.3. </w:t>
      </w:r>
      <w:proofErr w:type="gramStart"/>
      <w:r w:rsidRPr="004A14E5">
        <w:rPr>
          <w:rFonts w:ascii="Times New Roman" w:hAnsi="Times New Roman" w:cs="Times New Roman"/>
        </w:rPr>
        <w:t>При внесении изменений в сводную роспись на сумму средств на оплату исполнительных листов по взысканию</w:t>
      </w:r>
      <w:proofErr w:type="gramEnd"/>
      <w:r w:rsidRPr="004A14E5">
        <w:rPr>
          <w:rFonts w:ascii="Times New Roman" w:hAnsi="Times New Roman" w:cs="Times New Roman"/>
        </w:rPr>
        <w:t xml:space="preserve"> средств областного бюджета, помимо документов, предусмотренных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копия исполнительного листа.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17.4. При внесении изменений в сводную роспись в случае увеличения бюджетных ассигнований текущего финансового года на оплату заключенных государственных контрактов на поставку товаров, выполнение работ, оказание услуг, подлежащих в соответствии с условиями этих государственных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4A14E5">
        <w:rPr>
          <w:rFonts w:ascii="Times New Roman" w:hAnsi="Times New Roman" w:cs="Times New Roman"/>
        </w:rPr>
        <w:t>ассигнований</w:t>
      </w:r>
      <w:proofErr w:type="gramEnd"/>
      <w:r w:rsidRPr="004A14E5">
        <w:rPr>
          <w:rFonts w:ascii="Times New Roman" w:hAnsi="Times New Roman" w:cs="Times New Roman"/>
        </w:rPr>
        <w:t xml:space="preserve"> на исполнение указанных государственных контрактов, помимо документов, </w:t>
      </w:r>
      <w:proofErr w:type="gramStart"/>
      <w:r w:rsidRPr="004A14E5">
        <w:rPr>
          <w:rFonts w:ascii="Times New Roman" w:hAnsi="Times New Roman" w:cs="Times New Roman"/>
        </w:rPr>
        <w:t>предусмотренных</w:t>
      </w:r>
      <w:proofErr w:type="gramEnd"/>
      <w:r w:rsidRPr="004A14E5">
        <w:rPr>
          <w:rFonts w:ascii="Times New Roman" w:hAnsi="Times New Roman" w:cs="Times New Roman"/>
        </w:rPr>
        <w:t xml:space="preserve"> </w:t>
      </w:r>
      <w:hyperlink w:anchor="P96" w:history="1">
        <w:r w:rsidRPr="00A7580E">
          <w:rPr>
            <w:rFonts w:ascii="Times New Roman" w:hAnsi="Times New Roman" w:cs="Times New Roman"/>
          </w:rPr>
          <w:t>пунктом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прилагается копия решения Правительства Амурской области.</w:t>
      </w:r>
    </w:p>
    <w:p w:rsidR="001E1FAA" w:rsidRPr="001E1FAA" w:rsidRDefault="00D437D9">
      <w:pPr>
        <w:pStyle w:val="ConsPlusNormal"/>
        <w:spacing w:before="220"/>
        <w:ind w:firstLine="540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1E1FAA">
        <w:rPr>
          <w:rFonts w:ascii="Times New Roman" w:hAnsi="Times New Roman" w:cs="Times New Roman"/>
          <w:szCs w:val="22"/>
        </w:rPr>
        <w:t xml:space="preserve">17.5. </w:t>
      </w:r>
      <w:proofErr w:type="gramStart"/>
      <w:r w:rsidR="001E1FAA" w:rsidRPr="001E1FAA">
        <w:rPr>
          <w:rFonts w:ascii="Times New Roman" w:eastAsiaTheme="minorHAnsi" w:hAnsi="Times New Roman" w:cs="Times New Roman"/>
          <w:szCs w:val="22"/>
          <w:lang w:eastAsia="en-US"/>
        </w:rPr>
        <w:t xml:space="preserve">При внесении изменений, </w:t>
      </w:r>
      <w:r w:rsidR="00B943A2" w:rsidRPr="00B943A2">
        <w:rPr>
          <w:rFonts w:ascii="Times New Roman" w:hAnsi="Times New Roman" w:cs="Times New Roman"/>
          <w:szCs w:val="22"/>
        </w:rPr>
        <w:t>в случае принятия</w:t>
      </w:r>
      <w:r w:rsidR="00B943A2" w:rsidRPr="001E1FAA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1E1FAA" w:rsidRPr="001E1FAA">
        <w:rPr>
          <w:rFonts w:ascii="Times New Roman" w:eastAsia="Calibri" w:hAnsi="Times New Roman" w:cs="Times New Roman"/>
          <w:szCs w:val="22"/>
          <w:lang w:eastAsia="en-US"/>
        </w:rPr>
        <w:t xml:space="preserve">подкомиссией по вопросам реализации 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 </w:t>
      </w:r>
      <w:r w:rsidR="001E1FAA" w:rsidRPr="001E1FAA">
        <w:rPr>
          <w:rFonts w:ascii="Times New Roman" w:hAnsi="Times New Roman" w:cs="Times New Roman"/>
          <w:bCs/>
          <w:szCs w:val="22"/>
        </w:rPr>
        <w:t xml:space="preserve">решений о распределении иных межбюджетных трансфертов, </w:t>
      </w:r>
      <w:r w:rsidR="00B943A2" w:rsidRPr="00B943A2">
        <w:rPr>
          <w:rFonts w:ascii="Times New Roman" w:hAnsi="Times New Roman" w:cs="Times New Roman"/>
          <w:bCs/>
          <w:szCs w:val="22"/>
        </w:rPr>
        <w:t>а также принятия Правительством Российской Федерации решений о распределении субсидий и иных межбюджетных трансфертов.», после слов «распорядительные акты» дополнить словами «Правительства</w:t>
      </w:r>
      <w:r w:rsidR="001E1FAA" w:rsidRPr="00B943A2">
        <w:rPr>
          <w:rFonts w:ascii="Times New Roman" w:eastAsiaTheme="minorHAnsi" w:hAnsi="Times New Roman" w:cs="Times New Roman"/>
          <w:szCs w:val="22"/>
          <w:lang w:eastAsia="en-US"/>
        </w:rPr>
        <w:t>,</w:t>
      </w:r>
      <w:r w:rsidR="001E1FAA" w:rsidRPr="001E1FAA">
        <w:rPr>
          <w:rFonts w:ascii="Times New Roman" w:eastAsiaTheme="minorHAnsi" w:hAnsi="Times New Roman" w:cs="Times New Roman"/>
          <w:szCs w:val="22"/>
          <w:lang w:eastAsia="en-US"/>
        </w:rPr>
        <w:t xml:space="preserve"> помимо документов, перечисленных</w:t>
      </w:r>
      <w:proofErr w:type="gramEnd"/>
      <w:r w:rsidR="001E1FAA" w:rsidRPr="001E1FAA">
        <w:rPr>
          <w:rFonts w:ascii="Times New Roman" w:eastAsiaTheme="minorHAnsi" w:hAnsi="Times New Roman" w:cs="Times New Roman"/>
          <w:szCs w:val="22"/>
          <w:lang w:eastAsia="en-US"/>
        </w:rPr>
        <w:t xml:space="preserve"> в пункте 14.2 настоящего Порядка, главные распорядители представляют протокол заседания подкомиссии по вопросам реализации </w:t>
      </w:r>
      <w:r w:rsidR="001E1FAA" w:rsidRPr="001E1FAA">
        <w:rPr>
          <w:rFonts w:ascii="Times New Roman" w:eastAsia="Calibri" w:hAnsi="Times New Roman" w:cs="Times New Roman"/>
          <w:szCs w:val="22"/>
          <w:lang w:eastAsia="en-US"/>
        </w:rPr>
        <w:t>инвестиционных проектов на Дальнем Востоке и в Байкальском регионе Правительственной комиссии по вопросам социально-экономического развития Дальнего Востока и Байкальского региона,</w:t>
      </w:r>
      <w:r w:rsidR="001E1FAA" w:rsidRPr="001E1FAA">
        <w:rPr>
          <w:rFonts w:ascii="Times New Roman" w:eastAsiaTheme="minorHAnsi" w:hAnsi="Times New Roman" w:cs="Times New Roman"/>
          <w:szCs w:val="22"/>
          <w:lang w:eastAsia="en-US"/>
        </w:rPr>
        <w:t xml:space="preserve"> нормативные правовые, распорядительные акты </w:t>
      </w:r>
      <w:r w:rsidR="00B943A2">
        <w:rPr>
          <w:rFonts w:ascii="Times New Roman" w:eastAsiaTheme="minorHAnsi" w:hAnsi="Times New Roman" w:cs="Times New Roman"/>
          <w:szCs w:val="22"/>
          <w:lang w:eastAsia="en-US"/>
        </w:rPr>
        <w:t xml:space="preserve">Правительства </w:t>
      </w:r>
      <w:r w:rsidR="001E1FAA" w:rsidRPr="001E1FAA">
        <w:rPr>
          <w:rFonts w:ascii="Times New Roman" w:eastAsiaTheme="minorHAnsi" w:hAnsi="Times New Roman" w:cs="Times New Roman"/>
          <w:szCs w:val="22"/>
          <w:lang w:eastAsia="en-US"/>
        </w:rPr>
        <w:t>Российской Федерации.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17.6. </w:t>
      </w:r>
      <w:proofErr w:type="gramStart"/>
      <w:r w:rsidRPr="004A14E5">
        <w:rPr>
          <w:rFonts w:ascii="Times New Roman" w:hAnsi="Times New Roman" w:cs="Times New Roman"/>
        </w:rPr>
        <w:t xml:space="preserve">В случае внесения изменений в государственную программу, связанных с перераспределением объемов финансирования между программными мероприятиями внутри государственной программы, в пределах утвержденного объема бюджетных ассигнований на финансовое обеспечение реализации государственной программы, помимо документов, перечисленных в </w:t>
      </w:r>
      <w:hyperlink w:anchor="P96" w:history="1">
        <w:r w:rsidRPr="00A7580E">
          <w:rPr>
            <w:rFonts w:ascii="Times New Roman" w:hAnsi="Times New Roman" w:cs="Times New Roman"/>
          </w:rPr>
          <w:t>пункте 14.2</w:t>
        </w:r>
      </w:hyperlink>
      <w:r w:rsidRPr="004A14E5">
        <w:rPr>
          <w:rFonts w:ascii="Times New Roman" w:hAnsi="Times New Roman" w:cs="Times New Roman"/>
        </w:rPr>
        <w:t xml:space="preserve"> настоящего Порядка, главные распорядители представляют копию государственной программы с внесенными изменениями.</w:t>
      </w:r>
      <w:proofErr w:type="gramEnd"/>
    </w:p>
    <w:p w:rsidR="00C46F8C" w:rsidRPr="004A14E5" w:rsidRDefault="00C46F8C">
      <w:pPr>
        <w:pStyle w:val="ConsPlusNormal"/>
        <w:jc w:val="both"/>
        <w:rPr>
          <w:rFonts w:ascii="Times New Roman" w:hAnsi="Times New Roman" w:cs="Times New Roman"/>
        </w:rPr>
      </w:pPr>
    </w:p>
    <w:p w:rsidR="00C46F8C" w:rsidRDefault="00C46F8C" w:rsidP="00C46F8C">
      <w:pPr>
        <w:pStyle w:val="ConsPlusNormal"/>
        <w:ind w:firstLine="540"/>
        <w:jc w:val="both"/>
        <w:rPr>
          <w:ins w:id="10" w:author="Нечпай О.В." w:date="2018-12-26T11:43:00Z"/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17.7</w:t>
      </w:r>
      <w:proofErr w:type="gramStart"/>
      <w:r w:rsidRPr="004A14E5">
        <w:rPr>
          <w:rFonts w:ascii="Times New Roman" w:hAnsi="Times New Roman" w:cs="Times New Roman"/>
        </w:rPr>
        <w:t xml:space="preserve"> П</w:t>
      </w:r>
      <w:proofErr w:type="gramEnd"/>
      <w:r w:rsidRPr="004A14E5">
        <w:rPr>
          <w:rFonts w:ascii="Times New Roman" w:hAnsi="Times New Roman" w:cs="Times New Roman"/>
        </w:rPr>
        <w:t xml:space="preserve">ри внесении изменений в сводную роспись в связи с изменением функций и полномочий главных распорядителей (распорядителей), получателей средств, а также в связи с передачей государственного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п.5 ст.154 Бюджетного кодекса Российской Федерации 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АО, помимо документов, перечисленных в </w:t>
      </w:r>
      <w:proofErr w:type="gramStart"/>
      <w:r w:rsidRPr="004A14E5">
        <w:rPr>
          <w:rFonts w:ascii="Times New Roman" w:hAnsi="Times New Roman" w:cs="Times New Roman"/>
        </w:rPr>
        <w:t>пункте</w:t>
      </w:r>
      <w:proofErr w:type="gramEnd"/>
      <w:r w:rsidRPr="004A14E5">
        <w:rPr>
          <w:rFonts w:ascii="Times New Roman" w:hAnsi="Times New Roman" w:cs="Times New Roman"/>
        </w:rPr>
        <w:t xml:space="preserve"> 14.2. настоящего Порядка, представляется нормативный правовой акт, устанавливающий изменение функций и полномочий главных распорядителей (распорядителей), и  приемопередаточная ведомость по форме согласно приложению № 4 к настоящему Порядку.</w:t>
      </w:r>
    </w:p>
    <w:p w:rsidR="00B943A2" w:rsidRDefault="00B943A2" w:rsidP="00B943A2">
      <w:pPr>
        <w:ind w:firstLine="709"/>
        <w:jc w:val="both"/>
        <w:rPr>
          <w:sz w:val="22"/>
          <w:szCs w:val="22"/>
        </w:rPr>
      </w:pPr>
    </w:p>
    <w:p w:rsidR="00B943A2" w:rsidRDefault="00B943A2" w:rsidP="00B943A2">
      <w:pPr>
        <w:ind w:firstLine="709"/>
        <w:jc w:val="both"/>
        <w:rPr>
          <w:sz w:val="22"/>
          <w:szCs w:val="22"/>
        </w:rPr>
      </w:pPr>
      <w:r w:rsidRPr="00B943A2">
        <w:rPr>
          <w:sz w:val="22"/>
          <w:szCs w:val="22"/>
        </w:rPr>
        <w:t xml:space="preserve">17.8. </w:t>
      </w:r>
      <w:proofErr w:type="gramStart"/>
      <w:r w:rsidRPr="00B943A2">
        <w:rPr>
          <w:sz w:val="22"/>
          <w:szCs w:val="22"/>
        </w:rPr>
        <w:t xml:space="preserve">При внесении изменений в случае распределения зарезервированных в составе утвержденных </w:t>
      </w:r>
      <w:r w:rsidRPr="00B943A2">
        <w:rPr>
          <w:bCs/>
          <w:sz w:val="22"/>
          <w:szCs w:val="22"/>
        </w:rPr>
        <w:t>статьей 9 Закона о бюджете бюджетных ассигнований на 2019 и плановый период 2020 и 2021 годов, предусмотренных по целевой статье расходов «Обеспечение мероприятий национальных проектов, предусмотренных Указом Президента Российской Федерации», на финансовое обеспечение мероприятий национальных проектов, реализуемых на территории Амурской области,</w:t>
      </w:r>
      <w:r w:rsidRPr="00B943A2">
        <w:rPr>
          <w:sz w:val="22"/>
          <w:szCs w:val="22"/>
        </w:rPr>
        <w:t xml:space="preserve"> помимо документов, предусмотренных пунктом 14.2. настоящего Порядка, прилагаются проект</w:t>
      </w:r>
      <w:proofErr w:type="gramEnd"/>
      <w:r w:rsidRPr="00B943A2">
        <w:rPr>
          <w:sz w:val="22"/>
          <w:szCs w:val="22"/>
        </w:rPr>
        <w:t xml:space="preserve"> (копия проекта) нормативного правового, распорядительного акта </w:t>
      </w:r>
      <w:r w:rsidRPr="00B943A2">
        <w:rPr>
          <w:bCs/>
          <w:sz w:val="22"/>
          <w:szCs w:val="22"/>
        </w:rPr>
        <w:t>Правительства Российской Федерации</w:t>
      </w:r>
      <w:r w:rsidRPr="00B943A2">
        <w:rPr>
          <w:sz w:val="22"/>
          <w:szCs w:val="22"/>
        </w:rPr>
        <w:t>.</w:t>
      </w:r>
    </w:p>
    <w:p w:rsidR="00270531" w:rsidRPr="00B943A2" w:rsidRDefault="00270531" w:rsidP="00B943A2">
      <w:pPr>
        <w:ind w:firstLine="709"/>
        <w:jc w:val="both"/>
        <w:rPr>
          <w:sz w:val="22"/>
          <w:szCs w:val="22"/>
        </w:rPr>
      </w:pPr>
    </w:p>
    <w:p w:rsidR="00B943A2" w:rsidRPr="00B943A2" w:rsidRDefault="00B943A2" w:rsidP="00B943A2">
      <w:pPr>
        <w:ind w:firstLine="709"/>
        <w:jc w:val="both"/>
        <w:rPr>
          <w:sz w:val="22"/>
          <w:szCs w:val="22"/>
        </w:rPr>
      </w:pPr>
      <w:r w:rsidRPr="00B943A2">
        <w:rPr>
          <w:sz w:val="22"/>
          <w:szCs w:val="22"/>
        </w:rPr>
        <w:t xml:space="preserve">17.9. </w:t>
      </w:r>
      <w:proofErr w:type="gramStart"/>
      <w:r w:rsidRPr="00B943A2">
        <w:rPr>
          <w:sz w:val="22"/>
          <w:szCs w:val="22"/>
        </w:rPr>
        <w:t xml:space="preserve">При внесении изменений в случае перераспределения бюджетных ассигнований, предусмотренных главному распорядителю средств областного бюджета (за исключением бюджетных ассигнований дорожного фонда, на предоставление </w:t>
      </w:r>
      <w:r w:rsidRPr="00B943A2">
        <w:rPr>
          <w:bCs/>
          <w:sz w:val="22"/>
          <w:szCs w:val="22"/>
        </w:rPr>
        <w:t>межбюджетных трансфертов местным бюджетам)</w:t>
      </w:r>
      <w:r w:rsidRPr="00B943A2">
        <w:rPr>
          <w:sz w:val="22"/>
          <w:szCs w:val="22"/>
        </w:rPr>
        <w:t xml:space="preserve">, в целях заключения с федеральными органами исполнительной власти соглашений о предоставлении субсидий (иных межбюджетных трансфертов) из федерального бюджета, помимо документов, предусмотренных пунктом 14.2. настоящего Порядка, прилагается копия проекта нормативного правового, распорядительного акта </w:t>
      </w:r>
      <w:r w:rsidR="003E2FD4" w:rsidRPr="003E2FD4">
        <w:rPr>
          <w:bCs/>
          <w:sz w:val="22"/>
          <w:szCs w:val="22"/>
        </w:rPr>
        <w:t>Правительства Российской</w:t>
      </w:r>
      <w:proofErr w:type="gramEnd"/>
      <w:r w:rsidR="003E2FD4" w:rsidRPr="003E2FD4">
        <w:rPr>
          <w:bCs/>
          <w:sz w:val="22"/>
          <w:szCs w:val="22"/>
        </w:rPr>
        <w:t xml:space="preserve"> Федерации, </w:t>
      </w:r>
      <w:r w:rsidR="00EE6CAC" w:rsidRPr="00EE6CAC">
        <w:rPr>
          <w:bCs/>
          <w:sz w:val="22"/>
          <w:szCs w:val="22"/>
        </w:rPr>
        <w:t>соглашения (проект соглашения) о предоставлении субсидий (иных межбюджетных трансфертов) из федерального бюджета,</w:t>
      </w:r>
      <w:r w:rsidR="00EE6CAC">
        <w:rPr>
          <w:bCs/>
          <w:sz w:val="22"/>
          <w:szCs w:val="22"/>
        </w:rPr>
        <w:t xml:space="preserve"> </w:t>
      </w:r>
      <w:r w:rsidR="003E2FD4" w:rsidRPr="003E2FD4">
        <w:rPr>
          <w:bCs/>
          <w:sz w:val="22"/>
          <w:szCs w:val="22"/>
        </w:rPr>
        <w:t>выписка из федерального закона о федеральном бюджете на очередной финансовый год и плановый период</w:t>
      </w:r>
      <w:r w:rsidRPr="00B943A2">
        <w:rPr>
          <w:sz w:val="22"/>
          <w:szCs w:val="22"/>
        </w:rPr>
        <w:t xml:space="preserve"> о распределении субсидий, иных межбюджетных трансфертов.</w:t>
      </w:r>
    </w:p>
    <w:p w:rsidR="00B943A2" w:rsidRPr="00477B22" w:rsidRDefault="00B943A2" w:rsidP="00B943A2">
      <w:pPr>
        <w:ind w:firstLine="709"/>
        <w:jc w:val="both"/>
        <w:rPr>
          <w:sz w:val="22"/>
          <w:szCs w:val="22"/>
        </w:rPr>
      </w:pPr>
    </w:p>
    <w:p w:rsidR="005D3E0C" w:rsidRPr="005D3E0C" w:rsidRDefault="00B943A2" w:rsidP="005D3E0C">
      <w:pPr>
        <w:ind w:firstLine="709"/>
        <w:jc w:val="both"/>
        <w:rPr>
          <w:sz w:val="22"/>
          <w:szCs w:val="22"/>
        </w:rPr>
      </w:pPr>
      <w:r w:rsidRPr="005D3E0C">
        <w:rPr>
          <w:sz w:val="22"/>
          <w:szCs w:val="22"/>
        </w:rPr>
        <w:t xml:space="preserve">17.10. </w:t>
      </w:r>
      <w:bookmarkStart w:id="11" w:name="P146"/>
      <w:bookmarkEnd w:id="11"/>
      <w:proofErr w:type="gramStart"/>
      <w:r w:rsidR="005D3E0C" w:rsidRPr="005D3E0C">
        <w:rPr>
          <w:sz w:val="22"/>
          <w:szCs w:val="22"/>
        </w:rPr>
        <w:t>При внесении изменений в случае принятия главным администратором средств областного бюджета решения о наличии потребности муниципального образования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и их возврате из областного бюджета в текущем финансовом году в доход местного бюджета для финансового обеспечения расходов местного бюджета, соответствующих целям</w:t>
      </w:r>
      <w:proofErr w:type="gramEnd"/>
      <w:r w:rsidR="005D3E0C" w:rsidRPr="005D3E0C">
        <w:rPr>
          <w:sz w:val="22"/>
          <w:szCs w:val="22"/>
        </w:rPr>
        <w:t xml:space="preserve"> </w:t>
      </w:r>
      <w:proofErr w:type="gramStart"/>
      <w:r w:rsidR="005D3E0C" w:rsidRPr="005D3E0C">
        <w:rPr>
          <w:sz w:val="22"/>
          <w:szCs w:val="22"/>
        </w:rPr>
        <w:t xml:space="preserve">предоставления указанных межбюджетных трансфертов, помимо документов, предусмотренных пунктом 14.2 настоящего Порядка, прилагается копия решения о наличии потребности в остатках субсидий, субвенций и иных межбюджетных трансфертов в форме уведомления по расчетам между бюджетами (форма по общероссийскому классификатору управленческой документации 0504817) по каждому межбюджетному трансферту в разрезе муниципальных образований Амурской области, согласованного </w:t>
      </w:r>
      <w:proofErr w:type="spellStart"/>
      <w:r w:rsidR="005D3E0C" w:rsidRPr="005D3E0C">
        <w:rPr>
          <w:sz w:val="22"/>
          <w:szCs w:val="22"/>
        </w:rPr>
        <w:t>минфином</w:t>
      </w:r>
      <w:proofErr w:type="spellEnd"/>
      <w:r w:rsidR="005D3E0C" w:rsidRPr="005D3E0C">
        <w:rPr>
          <w:sz w:val="22"/>
          <w:szCs w:val="22"/>
        </w:rPr>
        <w:t xml:space="preserve"> АО.</w:t>
      </w:r>
      <w:proofErr w:type="gramEnd"/>
    </w:p>
    <w:p w:rsidR="005D3E0C" w:rsidRPr="005D3E0C" w:rsidRDefault="005D3E0C" w:rsidP="005D3E0C">
      <w:pPr>
        <w:ind w:firstLine="709"/>
        <w:jc w:val="both"/>
        <w:rPr>
          <w:sz w:val="22"/>
          <w:szCs w:val="22"/>
        </w:rPr>
      </w:pPr>
    </w:p>
    <w:p w:rsidR="00D437D9" w:rsidRPr="005D3E0C" w:rsidRDefault="00D437D9" w:rsidP="005D3E0C">
      <w:pPr>
        <w:ind w:firstLine="709"/>
        <w:jc w:val="both"/>
        <w:rPr>
          <w:sz w:val="22"/>
          <w:szCs w:val="22"/>
        </w:rPr>
      </w:pPr>
      <w:r w:rsidRPr="005D3E0C">
        <w:rPr>
          <w:sz w:val="22"/>
          <w:szCs w:val="22"/>
        </w:rPr>
        <w:t>18. Изменения в показатели сводной росписи вносятся до 25 декабря текущего финансового года, за исключением нижеперечисленных изменений, предельные сроки внесения изменений для которых ограничиваются последним рабочим днем текущего года, вносимых в случаях: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принятия закона о внесении изменений в Закон о бюджете;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недостаточности бюджетных ассигнований для исполнения публичных нормативных обязательств;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исполнения судебных актов, предусматривающих обращение взыскания на средства областного бюджета;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использования средств резервного фонда Правительства Амурской области;</w:t>
      </w:r>
    </w:p>
    <w:p w:rsidR="00425D74" w:rsidRPr="004A14E5" w:rsidRDefault="00425D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52"/>
      <w:bookmarkEnd w:id="12"/>
      <w:r w:rsidRPr="004A14E5">
        <w:rPr>
          <w:rFonts w:ascii="Times New Roman" w:hAnsi="Times New Roman" w:cs="Times New Roman"/>
        </w:rPr>
        <w:t>получения уведомления о предоставлении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Законом о бюджете.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IV. </w:t>
      </w:r>
      <w:proofErr w:type="gramStart"/>
      <w:r w:rsidRPr="004A14E5">
        <w:rPr>
          <w:rFonts w:ascii="Times New Roman" w:hAnsi="Times New Roman" w:cs="Times New Roman"/>
          <w:b/>
        </w:rPr>
        <w:t>Бюджетная роспись главных распорядителей (главных</w:t>
      </w:r>
      <w:proofErr w:type="gramEnd"/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администраторов источников), порядок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ее составления и утверждения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20. В состав бюджетной росписи включаются: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20.1. Роспись расходов главного распорядителя в разрезе распорядителей (получателей) средств областного бюджета, подведомственных главному распорядителю, разделов, подразделов, целевых статей, кодов видов расходов.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20.2. Роспись </w:t>
      </w:r>
      <w:proofErr w:type="gramStart"/>
      <w:r w:rsidRPr="004A14E5">
        <w:rPr>
          <w:rFonts w:ascii="Times New Roman" w:hAnsi="Times New Roman" w:cs="Times New Roman"/>
        </w:rPr>
        <w:t>источников внутреннего финансирования дефицита областного бюджета главного администратора источников</w:t>
      </w:r>
      <w:proofErr w:type="gramEnd"/>
      <w:r w:rsidRPr="004A14E5">
        <w:rPr>
          <w:rFonts w:ascii="Times New Roman" w:hAnsi="Times New Roman" w:cs="Times New Roman"/>
        </w:rPr>
        <w:t xml:space="preserve"> в разрезе администраторов источников внутреннего финансирования дефицита областного бюджета, подведомственных главным администраторам источников, кодов классификации источников финансирования дефицитов бюджетов.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21. Бюджетная роспись составляется в порядке, аналогичном составлению сводной росписи, установленном настоящим Порядком, в соответствии с бюджетными ассигнованиями, доведенными </w:t>
      </w:r>
      <w:proofErr w:type="spellStart"/>
      <w:r w:rsidRPr="004A14E5">
        <w:rPr>
          <w:rFonts w:ascii="Times New Roman" w:hAnsi="Times New Roman" w:cs="Times New Roman"/>
        </w:rPr>
        <w:t>минфином</w:t>
      </w:r>
      <w:proofErr w:type="spellEnd"/>
      <w:r w:rsidRPr="004A14E5">
        <w:rPr>
          <w:rFonts w:ascii="Times New Roman" w:hAnsi="Times New Roman" w:cs="Times New Roman"/>
        </w:rPr>
        <w:t xml:space="preserve"> АО главному распорядителю (главному администратору источников), и утверждается соответствующим главным распорядителем (главным администратором источников).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22. Доведение бюджетных ассигнований и лимитов бюджетных обязательств до главных распорядителей в системе "АЦК-Финансы" осуществляется одновременно с доведением показателей сводной росписи в виде электронных документов "Уведомление о бюджетных назначениях" по соответствующим главным распорядителям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23. Доведение бюджетных ассигнований до главных администраторов источников в системе "АЦК-Финансы" осуществляется одновременно с доведением показателей сводной росписи в виде электронных документов "Уведомление о бюджетных назначениях по источникам" по соответствующим главным администраторам источников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24. Показатели бюджетной росписи главного распорядителя (главного администратора источников) идентичны показателям сводной бюджетной росписи.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V. Ведение бюджетной росписи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25. Ведение бюджетной росписи осуществляет главный распорядитель, распорядитель, главный администратор источников посредством внесения изменений в показатели бюджетной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26. Изменение бюджетной росписи осуществляется в порядке, аналогичном изменению сводной бюджетной росписи.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VI. Организация ведения сводной росписи в </w:t>
      </w:r>
      <w:proofErr w:type="spellStart"/>
      <w:r w:rsidRPr="004A14E5">
        <w:rPr>
          <w:rFonts w:ascii="Times New Roman" w:hAnsi="Times New Roman" w:cs="Times New Roman"/>
          <w:b/>
        </w:rPr>
        <w:t>минфине</w:t>
      </w:r>
      <w:proofErr w:type="spellEnd"/>
      <w:r w:rsidRPr="004A14E5">
        <w:rPr>
          <w:rFonts w:ascii="Times New Roman" w:hAnsi="Times New Roman" w:cs="Times New Roman"/>
          <w:b/>
        </w:rPr>
        <w:t xml:space="preserve"> АО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 Организация ведения сводной росписи по расходам областного бюджета осуществляется следующим образом: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27.1. </w:t>
      </w:r>
      <w:proofErr w:type="gramStart"/>
      <w:r w:rsidRPr="004A14E5">
        <w:rPr>
          <w:rFonts w:ascii="Times New Roman" w:hAnsi="Times New Roman" w:cs="Times New Roman"/>
        </w:rPr>
        <w:t xml:space="preserve">Письменное обращение главного распорядителя об изменении показателей сводной росписи в течение двух рабочих дней со дня его получения рассматривается курирующим структурным подразделением на предмет его обоснованности, соответствия наименования кода вида изменения, указанного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заполнения кодов бюджетной классификации, включая коды цели, и иных реквизитов, указанных в Заявке ГРБС, включая связанные документы, наличия остатка плановых назначений с</w:t>
      </w:r>
      <w:proofErr w:type="gramEnd"/>
      <w:r w:rsidRPr="004A14E5">
        <w:rPr>
          <w:rFonts w:ascii="Times New Roman" w:hAnsi="Times New Roman" w:cs="Times New Roman"/>
        </w:rPr>
        <w:t xml:space="preserve"> учетом произведенного финансирования, а также соответствия </w:t>
      </w:r>
      <w:proofErr w:type="gramStart"/>
      <w:r w:rsidRPr="004A14E5">
        <w:rPr>
          <w:rFonts w:ascii="Times New Roman" w:hAnsi="Times New Roman" w:cs="Times New Roman"/>
        </w:rPr>
        <w:t>видов расходов классификации расходов областного бюджета</w:t>
      </w:r>
      <w:proofErr w:type="gramEnd"/>
      <w:r w:rsidRPr="004A14E5">
        <w:rPr>
          <w:rFonts w:ascii="Times New Roman" w:hAnsi="Times New Roman" w:cs="Times New Roman"/>
        </w:rPr>
        <w:t>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распорядителю во внесении изменений в сводную роспись, о чем он письменно извещается курирующим структурным подразделением. При этом электронный документ "Сводная 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 xml:space="preserve">В </w:t>
      </w:r>
      <w:proofErr w:type="gramStart"/>
      <w:r w:rsidRPr="004A14E5">
        <w:rPr>
          <w:rFonts w:ascii="Times New Roman" w:hAnsi="Times New Roman" w:cs="Times New Roman"/>
        </w:rPr>
        <w:t>целях</w:t>
      </w:r>
      <w:proofErr w:type="gramEnd"/>
      <w:r w:rsidRPr="004A14E5">
        <w:rPr>
          <w:rFonts w:ascii="Times New Roman" w:hAnsi="Times New Roman" w:cs="Times New Roman"/>
        </w:rPr>
        <w:t xml:space="preserve"> принятия решения по письменному обращению курирующим структурным подразделением в пределах установленных полномочий запрашиваются дополнительные расчеты и обоснования.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27.2. В </w:t>
      </w:r>
      <w:proofErr w:type="gramStart"/>
      <w:r w:rsidRPr="004A14E5">
        <w:rPr>
          <w:rFonts w:ascii="Times New Roman" w:hAnsi="Times New Roman" w:cs="Times New Roman"/>
        </w:rPr>
        <w:t>случае</w:t>
      </w:r>
      <w:proofErr w:type="gramEnd"/>
      <w:r w:rsidRPr="004A14E5">
        <w:rPr>
          <w:rFonts w:ascii="Times New Roman" w:hAnsi="Times New Roman" w:cs="Times New Roman"/>
        </w:rPr>
        <w:t xml:space="preserve"> если письменное обращение согласовано курирующим структурным подразделением, то в течение двух рабочих дней со дня его получения Заявки ГРБС в системе "АЦК-Планирование" специалистами указанного структурного подразделения переводятся на статус "Планируется к утверждению".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Одновременно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 и "Уведомления об изменении бюджетных ассигнований", сформированные из электронного документа "Уведомление об изменении бюджетных назначений" в системе "АЦК-Финансы", которые визируются начальником структурного подразделения, курирующим заместителем министра финансов области и представляются вместе с пакетом документов в отдел сводного планирования областного бюджета.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27.3. Докладная записка и уведомления об изменении бюджетных ассигнований в течение двух рабочих дней рассматриваются отделом сводного планирования областного бюджета и после согласования направляются министру финансов области для принятия решения об изменении показателей сводной росписи.</w:t>
      </w:r>
    </w:p>
    <w:p w:rsidR="00A7580E" w:rsidRDefault="00A7580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137" w:history="1">
        <w:r w:rsidRPr="00A7580E">
          <w:rPr>
            <w:rFonts w:ascii="Times New Roman" w:hAnsi="Times New Roman" w:cs="Times New Roman"/>
          </w:rPr>
          <w:t>пунктами 17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146" w:history="1">
        <w:r w:rsidRPr="00A7580E">
          <w:rPr>
            <w:rFonts w:ascii="Times New Roman" w:hAnsi="Times New Roman" w:cs="Times New Roman"/>
          </w:rPr>
          <w:t>18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со дня поступления возвращают пакет документов в курирующее структурное подразделение с заключением, в котором указываются причины возврата, для последующего его возврата главному распорядителю.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"Сводная 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27.4. После получения докладной записки и уведомления об изменении бюджетных ассигнований с резолюцией министра финансов области, утверждающей внесение изменений в показатели сводной росписи, отдел сводного планирования областного бюджета в течение трех рабочих дней обрабатывает электронные документы "Сводная бюджетная заявка на изменение ассигнований" в системе "АЦК-Планирование" до статуса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внесения изменений в сводную роспись по субсидиям, субвенциям и иным межбюджетным трансфертам, имеющим целевое назначение, предоставляемым из федерального бюджета с присвоением кода цели, обработка электронных документов "Сводная бюджетная заявка на изменение ассигнований" в системе "АЦК-Планирование" до статуса "Обработка завершена" производится в течение семи рабочих дней.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27.5. Изменения, внесенные в показатели сводной росписи, доводятся до главных распорядителей в системе "АЦК-Финансы" в виде электронных документов "Уведомление об изменении бюджетных назначений" со статусом "Обработка завершена".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 Организация ведения сводной росписи по источникам финансирования дефицита областного бюджета осуществляется следующим образом: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28.1. Письменное обращение главного администратора источников об изменении показателей сводной росписи в течение двух рабочих дней со дня его получения рассматривается курирующим структурным подразделением на предмет его обоснованности, соответствия основаниям, указанным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</w:t>
      </w:r>
      <w:proofErr w:type="gramStart"/>
      <w:r w:rsidRPr="004A14E5">
        <w:rPr>
          <w:rFonts w:ascii="Times New Roman" w:hAnsi="Times New Roman" w:cs="Times New Roman"/>
        </w:rPr>
        <w:t>заполнения классификации источников финансирования дефицитов бюджетов</w:t>
      </w:r>
      <w:proofErr w:type="gramEnd"/>
      <w:r w:rsidRPr="004A14E5">
        <w:rPr>
          <w:rFonts w:ascii="Times New Roman" w:hAnsi="Times New Roman" w:cs="Times New Roman"/>
        </w:rPr>
        <w:t xml:space="preserve"> и иных реквизитов.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К письменному обращению прилагается бумажный носитель "Изменение плана по источникам", подписанный руководителем (уполномоченным лицом) главного администратора </w:t>
      </w:r>
      <w:r w:rsidRPr="004A14E5">
        <w:rPr>
          <w:rFonts w:ascii="Times New Roman" w:hAnsi="Times New Roman" w:cs="Times New Roman"/>
        </w:rPr>
        <w:lastRenderedPageBreak/>
        <w:t>источников.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 системе "АЦК-Планирование" электронный документ "Изменение плана по источникам" главный администратор источников доводит до статуса "Согласование".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администратору источников во внесении изменений в сводную роспись, о чем он письменно извещается курирующим структурным подразделением. При этом электронный документ "Изменение плана по источникам"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В </w:t>
      </w:r>
      <w:proofErr w:type="gramStart"/>
      <w:r w:rsidRPr="004A14E5">
        <w:rPr>
          <w:rFonts w:ascii="Times New Roman" w:hAnsi="Times New Roman" w:cs="Times New Roman"/>
        </w:rPr>
        <w:t>целях</w:t>
      </w:r>
      <w:proofErr w:type="gramEnd"/>
      <w:r w:rsidRPr="004A14E5">
        <w:rPr>
          <w:rFonts w:ascii="Times New Roman" w:hAnsi="Times New Roman" w:cs="Times New Roman"/>
        </w:rPr>
        <w:t xml:space="preserve"> принятия решения по письменному обращению курирующим структурным подразделением в пределах установленных полномочий запрашиваются дополнительные расчеты и обоснования.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28.2. </w:t>
      </w:r>
      <w:proofErr w:type="gramStart"/>
      <w:r w:rsidRPr="004A14E5">
        <w:rPr>
          <w:rFonts w:ascii="Times New Roman" w:hAnsi="Times New Roman" w:cs="Times New Roman"/>
        </w:rPr>
        <w:t>В случае если письменное обращение согласовано курирующим структурным подразделением, то в течение двух рабочих дней со дня его получения электронный документ "Изменение плана по источникам" в системе "АЦК-Планирование" специалистами указанного структурного подразделения переводится на статус "Обработка завершена (Выгружен)".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Одновременно, за исключением кода вида изменений - 010,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Порядку, которая визируется </w:t>
      </w:r>
      <w:proofErr w:type="gramStart"/>
      <w:r w:rsidRPr="004A14E5">
        <w:rPr>
          <w:rFonts w:ascii="Times New Roman" w:hAnsi="Times New Roman" w:cs="Times New Roman"/>
        </w:rPr>
        <w:t>начальником структурного подразделения, курирующим первым заместителем министра финансов области и представляется</w:t>
      </w:r>
      <w:proofErr w:type="gramEnd"/>
      <w:r w:rsidRPr="004A14E5">
        <w:rPr>
          <w:rFonts w:ascii="Times New Roman" w:hAnsi="Times New Roman" w:cs="Times New Roman"/>
        </w:rPr>
        <w:t xml:space="preserve"> вместе с пакетом документов в отдел сводного планирования областного бюджета.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B943A2">
        <w:rPr>
          <w:rFonts w:ascii="Times New Roman" w:hAnsi="Times New Roman" w:cs="Times New Roman"/>
          <w:szCs w:val="22"/>
        </w:rPr>
        <w:t xml:space="preserve">В случае принятия закона о внесении изменений в закон области об областном </w:t>
      </w:r>
      <w:r w:rsidR="00B943A2" w:rsidRPr="00B943A2">
        <w:rPr>
          <w:rFonts w:ascii="Times New Roman" w:hAnsi="Times New Roman" w:cs="Times New Roman"/>
          <w:szCs w:val="22"/>
        </w:rPr>
        <w:t xml:space="preserve">на текущий финансовый год и плановый период отдел сводного планирования областного бюджета в течение трех рабочих дней с момента вступления в силу закона </w:t>
      </w:r>
      <w:r w:rsidRPr="00B943A2">
        <w:rPr>
          <w:rFonts w:ascii="Times New Roman" w:hAnsi="Times New Roman" w:cs="Times New Roman"/>
          <w:szCs w:val="22"/>
        </w:rPr>
        <w:t>обрабатывает</w:t>
      </w:r>
      <w:r w:rsidRPr="004A14E5">
        <w:rPr>
          <w:rFonts w:ascii="Times New Roman" w:hAnsi="Times New Roman" w:cs="Times New Roman"/>
        </w:rPr>
        <w:t xml:space="preserve"> электронный документ "Изменение плана по источникам" в системе "АЦК-Планирование" до статуса "Утвержденный бюджет".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28.3. Докладная записка в течение двух рабочих дней рассматривается отделом сводного планирования областного бюджета и после согласования направляется министру финансов области для принятия решения об изменении показателей сводной росписи.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137" w:history="1">
        <w:r w:rsidRPr="00A7580E">
          <w:rPr>
            <w:rFonts w:ascii="Times New Roman" w:hAnsi="Times New Roman" w:cs="Times New Roman"/>
          </w:rPr>
          <w:t>пунктами 17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146" w:history="1">
        <w:r w:rsidRPr="00A7580E">
          <w:rPr>
            <w:rFonts w:ascii="Times New Roman" w:hAnsi="Times New Roman" w:cs="Times New Roman"/>
          </w:rPr>
          <w:t>18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дней со дня поступления возвращают пакет документов в курирующее структурное подразделение с заключением, в котором указываются причины возврата, для последующего его возврата главному администратору источников.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"Изменение плана по источникам"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28.4. После получения докладной записки с резолюцией министра финансов области, утверждающей внесение изменений в показатели сводной росписи, отдел сводного планирования областного бюджета в течение трех рабочих дней обрабатывает электронный документ "Изменение плана по источникам" в системе "АЦК-Планирование" до статуса "Утвержденный бюджет".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28.5. Изменения, внесенные в показатели сводной росписи, доводятся до главных администраторов источников в системе "АЦК-Финансы" в виде электронных документов "Уведомление об изменении бюджетных назначений по источникам" со статусом "Обработка завершена".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VII. Изменение лимитов бюджетных обязательств, доведенных</w:t>
      </w:r>
    </w:p>
    <w:p w:rsidR="00D437D9" w:rsidRPr="004A14E5" w:rsidRDefault="00D437D9">
      <w:pPr>
        <w:pStyle w:val="ConsPlusNormal"/>
        <w:jc w:val="center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получателям средств областного бюджета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lastRenderedPageBreak/>
        <w:t>29. Изменение лимитов бюджетных обязательств, доведенных получателям средств областного бюджета (далее - лимиты бюджетных обязательств получателей), осуществляет главный распорядитель посредством внесения изменений в лимиты бюджетных обязательств.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30. Внесение изменений в лимиты бюджетных обязательств получателей осуществляется в случаях: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1) если Законом о бюджете бюджетные ассигнования на предоставление дотаций, субсидий, иных межбюджетных трансфертов не распределены между муниципальными образованиями области;</w:t>
      </w:r>
    </w:p>
    <w:p w:rsidR="0079090D" w:rsidRDefault="00D437D9">
      <w:pPr>
        <w:pStyle w:val="ConsPlusNormal"/>
        <w:spacing w:before="220"/>
        <w:ind w:firstLine="540"/>
        <w:jc w:val="both"/>
        <w:rPr>
          <w:ins w:id="13" w:author="Нечпай О.В." w:date="2018-12-26T11:49:00Z"/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2) перераспределения между подгруппами и элементами видов расходов</w:t>
      </w:r>
      <w:ins w:id="14" w:author="Нечпай О.В." w:date="2018-12-26T11:49:00Z">
        <w:r w:rsidR="0079090D">
          <w:rPr>
            <w:rFonts w:ascii="Times New Roman" w:hAnsi="Times New Roman" w:cs="Times New Roman"/>
          </w:rPr>
          <w:t>;</w:t>
        </w:r>
      </w:ins>
    </w:p>
    <w:p w:rsidR="00D437D9" w:rsidRPr="00B943A2" w:rsidRDefault="00B94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943A2">
        <w:rPr>
          <w:rFonts w:ascii="Times New Roman" w:hAnsi="Times New Roman" w:cs="Times New Roman"/>
          <w:szCs w:val="22"/>
        </w:rPr>
        <w:t>3) перераспределения между бюджетополучателями.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31. Главные распорядители письменно сообщают (по </w:t>
      </w:r>
      <w:hyperlink w:anchor="P389" w:history="1">
        <w:r w:rsidRPr="00A7580E">
          <w:rPr>
            <w:rFonts w:ascii="Times New Roman" w:hAnsi="Times New Roman" w:cs="Times New Roman"/>
          </w:rPr>
          <w:t>форме</w:t>
        </w:r>
      </w:hyperlink>
      <w:r w:rsidRPr="004A14E5">
        <w:rPr>
          <w:rFonts w:ascii="Times New Roman" w:hAnsi="Times New Roman" w:cs="Times New Roman"/>
        </w:rPr>
        <w:t xml:space="preserve"> согласно приложению N 3 к Порядку)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в сроки, указанные в </w:t>
      </w:r>
      <w:hyperlink w:anchor="P92" w:history="1">
        <w:r w:rsidRPr="00A7580E">
          <w:rPr>
            <w:rFonts w:ascii="Times New Roman" w:hAnsi="Times New Roman" w:cs="Times New Roman"/>
          </w:rPr>
          <w:t>пункте 14.1</w:t>
        </w:r>
      </w:hyperlink>
      <w:r w:rsidRPr="004A14E5">
        <w:rPr>
          <w:rFonts w:ascii="Times New Roman" w:hAnsi="Times New Roman" w:cs="Times New Roman"/>
        </w:rPr>
        <w:t xml:space="preserve"> настоящего Порядка, о необходимости изменения лимитов бюджетных обязательств получателей с указанием сумм и кодов бюджетной классификации, а также письменного обязательства о недопущении образования кредиторской задолженности. По средствам, имеющим целевое назначение и поступающим в форме субсидий, субвенций и иных межбюджетных трансфертов из федерального бюджета, в обращении также указываются коды цели, присваиваемые органами Федерального казначейства</w:t>
      </w:r>
      <w:r w:rsidR="00425D74" w:rsidRPr="004A14E5">
        <w:rPr>
          <w:rFonts w:ascii="Times New Roman" w:hAnsi="Times New Roman" w:cs="Times New Roman"/>
        </w:rPr>
        <w:t>, министерством финансов области</w:t>
      </w:r>
      <w:r w:rsidRPr="004A14E5">
        <w:rPr>
          <w:rFonts w:ascii="Times New Roman" w:hAnsi="Times New Roman" w:cs="Times New Roman"/>
        </w:rPr>
        <w:t>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К письменному обращению прилагаются бюджетные заявки на изменение ассигнований, сформированные из созданных в системе "АЦК-Планирование" и обработанных до статуса "Согласование" электронных документов "Бюджетная заявка на изменение ассигнований" (далее - Заявка), подписанные руководителем (уполномоченным лицом) главного распорядителя.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изменения лимитов бюджетных обязательств по субсидиям, субвенциям и иным межбюджетным трансфертам, имеющим целевое назначение, прилагаются выписка из лицевого счета главного распорядителя средств областного бюджета, выписка из лицевого счета получателя бюджетных средств, приложение к выписке из лицевого счета главного распорядителя средств областного бюджета, приложение к выписке из лицевого счета получателя бюджетных средств.</w:t>
      </w:r>
      <w:proofErr w:type="gramEnd"/>
    </w:p>
    <w:p w:rsidR="00D437D9" w:rsidRDefault="00D437D9">
      <w:pPr>
        <w:pStyle w:val="ConsPlusNormal"/>
        <w:spacing w:before="220"/>
        <w:ind w:firstLine="540"/>
        <w:jc w:val="both"/>
        <w:rPr>
          <w:ins w:id="15" w:author="Нечпай О.В." w:date="2018-12-26T12:04:00Z"/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изменения лимитов бюджетных обязательств по субсидиям, субвенциям и иным межбюджетным трансфертам, имеющим целевое назначение, поступающих из федерального бюджета, прилагаются выписка из лицевого счета главного распорядителя (распорядителя) бюджетных средств, приложение к выписке из лицевого счета главного распорядителя (распорядителя) бюджетных средств.</w:t>
      </w:r>
      <w:proofErr w:type="gramEnd"/>
      <w:r w:rsidRPr="004A14E5">
        <w:rPr>
          <w:rFonts w:ascii="Times New Roman" w:hAnsi="Times New Roman" w:cs="Times New Roman"/>
        </w:rPr>
        <w:t xml:space="preserve"> Письменное обращение главного распорядителя средств областного бюджета (главного администратора источников) и пакет документов к нему должны иметь идентичные подписи.</w:t>
      </w:r>
    </w:p>
    <w:p w:rsidR="00E114FC" w:rsidRPr="00B943A2" w:rsidDel="003B6AF0" w:rsidRDefault="00B943A2">
      <w:pPr>
        <w:pStyle w:val="ConsPlusNormal"/>
        <w:spacing w:before="220"/>
        <w:ind w:firstLine="540"/>
        <w:jc w:val="both"/>
        <w:rPr>
          <w:del w:id="16" w:author="Нечпай О.В." w:date="2018-12-26T12:06:00Z"/>
          <w:rFonts w:ascii="Times New Roman" w:hAnsi="Times New Roman" w:cs="Times New Roman"/>
          <w:szCs w:val="22"/>
        </w:rPr>
      </w:pPr>
      <w:proofErr w:type="gramStart"/>
      <w:r w:rsidRPr="00B943A2">
        <w:rPr>
          <w:rFonts w:ascii="Times New Roman" w:hAnsi="Times New Roman" w:cs="Times New Roman"/>
          <w:szCs w:val="22"/>
        </w:rPr>
        <w:t>В случае распределения лимитов бюджетных обязательств по бюджетополучателям в части расходов на дифференциацию оплаты труда, прилагается сводная информация управления занятости населения области в разрезе учреждений о согласовании утвержденных Примерных положений и Положений по оплате труда, утвержденных штатных расписаний учреждений (в части окладов).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32. Оформление электронных документов производится главным распорядителем в системе "АЦК-Планирование" с присвоением кода вида изменений: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- 200 - изменения, не приводящие к изменению сводной бюджетной росписи.</w:t>
      </w:r>
    </w:p>
    <w:p w:rsidR="004A14E5" w:rsidRDefault="004A14E5" w:rsidP="004A14E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5D74" w:rsidRPr="004A14E5" w:rsidRDefault="00D437D9" w:rsidP="004A14E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33. </w:t>
      </w:r>
      <w:bookmarkStart w:id="17" w:name="P218"/>
      <w:bookmarkEnd w:id="17"/>
      <w:proofErr w:type="gramStart"/>
      <w:r w:rsidR="00425D74" w:rsidRPr="004A14E5">
        <w:rPr>
          <w:rFonts w:ascii="Times New Roman" w:hAnsi="Times New Roman" w:cs="Times New Roman"/>
        </w:rPr>
        <w:t xml:space="preserve">По расходам на предоставление межбюджетных трансфертов местным бюджетам в случае, если Законом о бюджете бюджетные ассигнования на предоставление дотаций, субсидий и иных межбюджетных трансфертов не распределены между муниципальными образованиями области, изменение лимитов бюджетных обязательств получателей осуществляется на основании принятых в установленном порядке решений Правительства Амурской области об их </w:t>
      </w:r>
      <w:r w:rsidR="00425D74" w:rsidRPr="004A14E5">
        <w:rPr>
          <w:rFonts w:ascii="Times New Roman" w:hAnsi="Times New Roman" w:cs="Times New Roman"/>
        </w:rPr>
        <w:lastRenderedPageBreak/>
        <w:t xml:space="preserve">распределении местным бюджетам. </w:t>
      </w:r>
      <w:proofErr w:type="gramEnd"/>
    </w:p>
    <w:p w:rsidR="00425D74" w:rsidRPr="00B943A2" w:rsidRDefault="00425D74" w:rsidP="00425D74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proofErr w:type="gramStart"/>
      <w:r w:rsidRPr="004A14E5">
        <w:rPr>
          <w:rFonts w:ascii="Times New Roman" w:hAnsi="Times New Roman" w:cs="Times New Roman"/>
        </w:rPr>
        <w:t xml:space="preserve">Главные распорядители в течение 3 рабочих дней со дня утверждения нормативного правового  акта Правительства Амурской области о распределении (перераспределение) межбюджетных трансфертов местным бюджетам представляют в </w:t>
      </w:r>
      <w:proofErr w:type="spellStart"/>
      <w:r w:rsidRPr="004A14E5">
        <w:rPr>
          <w:rFonts w:ascii="Times New Roman" w:hAnsi="Times New Roman" w:cs="Times New Roman"/>
        </w:rPr>
        <w:t>минфин</w:t>
      </w:r>
      <w:proofErr w:type="spellEnd"/>
      <w:r w:rsidRPr="004A14E5">
        <w:rPr>
          <w:rFonts w:ascii="Times New Roman" w:hAnsi="Times New Roman" w:cs="Times New Roman"/>
        </w:rPr>
        <w:t xml:space="preserve"> АО письменное обращение (по форме согласно приложению № 3 к Порядку) о необходимости изменения лимитов бюджетных обязательств получателей межбюджетных трансфертов</w:t>
      </w:r>
      <w:r w:rsidR="00B943A2" w:rsidRPr="00B943A2">
        <w:rPr>
          <w:rFonts w:ascii="Times New Roman" w:hAnsi="Times New Roman" w:cs="Times New Roman"/>
          <w:szCs w:val="22"/>
        </w:rPr>
        <w:t>, с приложением копии нормативного правового акта П</w:t>
      </w:r>
      <w:r w:rsidR="00B943A2">
        <w:rPr>
          <w:rFonts w:ascii="Times New Roman" w:hAnsi="Times New Roman" w:cs="Times New Roman"/>
          <w:szCs w:val="22"/>
        </w:rPr>
        <w:t>равительства Амурской области.</w:t>
      </w:r>
      <w:proofErr w:type="gramEnd"/>
    </w:p>
    <w:p w:rsidR="00425D74" w:rsidRPr="004A14E5" w:rsidRDefault="00425D74" w:rsidP="00425D74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Внесение изменений в бюджетную роспись, отличающееся от принятого нормативного правового акта Правительства Амурской области по общему объему межбюджетных трансфертов, а также в разрезе местных бюджетов не допускается. Письменное обращение подлежит возврату главному распорядителю, подготовившему соответствующий нормативно правовой акт Правительства области.</w:t>
      </w:r>
    </w:p>
    <w:p w:rsidR="00E114FC" w:rsidRPr="00E114FC" w:rsidDel="00E114FC" w:rsidRDefault="00425D74" w:rsidP="00425D74">
      <w:pPr>
        <w:pStyle w:val="ConsPlusNormal"/>
        <w:spacing w:before="220"/>
        <w:ind w:firstLine="540"/>
        <w:jc w:val="both"/>
        <w:rPr>
          <w:del w:id="18" w:author="Нечпай О.В." w:date="2018-12-26T12:04:00Z"/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При распределении (перераспределении) объема субсидий автономным и бюджетным учреждениям на иные цели в бюджетной заявке на изменение ассигнований в поле «Бюджетополучатель» необходимо указывать наименование конкретного бюджетополучателя, при этом в поле "Основание" необходимо указать соглашение (проект) о порядке и условиях предоставления субсидии на иные цели с учетом предлагаемых изменений, а также приложить данное соглашение в пакет документов.</w:t>
      </w:r>
      <w:proofErr w:type="gramEnd"/>
    </w:p>
    <w:p w:rsidR="00D437D9" w:rsidRPr="004A14E5" w:rsidRDefault="00D437D9" w:rsidP="00425D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34. </w:t>
      </w:r>
      <w:proofErr w:type="gramStart"/>
      <w:r w:rsidRPr="004A14E5">
        <w:rPr>
          <w:rFonts w:ascii="Times New Roman" w:hAnsi="Times New Roman" w:cs="Times New Roman"/>
        </w:rPr>
        <w:t xml:space="preserve">Письменное обращение главного распорядителя об изменении лимитов бюджетных обязательств получателей в течение двух рабочих дней со дня его получения рассматривается курирующим структурным подразделением на предмет его обоснованности, соответствия наименования кода вида изменения, указанного в </w:t>
      </w:r>
      <w:hyperlink w:anchor="P105" w:history="1">
        <w:r w:rsidRPr="00A7580E">
          <w:rPr>
            <w:rFonts w:ascii="Times New Roman" w:hAnsi="Times New Roman" w:cs="Times New Roman"/>
          </w:rPr>
          <w:t>пункте 15</w:t>
        </w:r>
      </w:hyperlink>
      <w:r w:rsidRPr="004A14E5">
        <w:rPr>
          <w:rFonts w:ascii="Times New Roman" w:hAnsi="Times New Roman" w:cs="Times New Roman"/>
        </w:rPr>
        <w:t xml:space="preserve"> настоящего Порядка, правильности заполнения кодов бюджетной классификации, включая коды цели, и иных реквизитов, указанных в Заявке, наличия остатка плановых назначений с учетом произведенного финансирования.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Несоблюдение перечисленных требований, а также нарушение срока представления документов являются основанием для отказа главному распорядителю во внесении изменений в лимиты бюджетных обязательств получателей, о чем он письменно извещается курирующим структурным подразделением. При этом электронный документ "Бюджетная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9" w:name="P220"/>
      <w:bookmarkEnd w:id="19"/>
      <w:r w:rsidRPr="004A14E5">
        <w:rPr>
          <w:rFonts w:ascii="Times New Roman" w:hAnsi="Times New Roman" w:cs="Times New Roman"/>
        </w:rPr>
        <w:t xml:space="preserve">35. В </w:t>
      </w:r>
      <w:proofErr w:type="gramStart"/>
      <w:r w:rsidRPr="004A14E5">
        <w:rPr>
          <w:rFonts w:ascii="Times New Roman" w:hAnsi="Times New Roman" w:cs="Times New Roman"/>
        </w:rPr>
        <w:t>случае</w:t>
      </w:r>
      <w:proofErr w:type="gramEnd"/>
      <w:r w:rsidRPr="004A14E5">
        <w:rPr>
          <w:rFonts w:ascii="Times New Roman" w:hAnsi="Times New Roman" w:cs="Times New Roman"/>
        </w:rPr>
        <w:t xml:space="preserve"> если письменное обращение согласовано курирующим структурным подразделением, то в течение двух рабочих дней со дня его получения Заявки в системе "АЦК-Планирование" специалистами указанного структурного подразделения переводятся на статус "Планируется к утверждению".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Одновременно курирующим структурным подразделением готовится докладная </w:t>
      </w:r>
      <w:hyperlink w:anchor="P506" w:history="1">
        <w:r w:rsidRPr="00A7580E">
          <w:rPr>
            <w:rFonts w:ascii="Times New Roman" w:hAnsi="Times New Roman" w:cs="Times New Roman"/>
          </w:rPr>
          <w:t>записка</w:t>
        </w:r>
      </w:hyperlink>
      <w:r w:rsidRPr="004A14E5">
        <w:rPr>
          <w:rFonts w:ascii="Times New Roman" w:hAnsi="Times New Roman" w:cs="Times New Roman"/>
        </w:rPr>
        <w:t xml:space="preserve"> по форме согласно приложению N 6 к настоящему Порядку, которая вместе с пакетом документов представляется в отдел сводного планирования областного бюджета на согласование.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36. Докладная записка в течение двух рабочих дней рассматривается отделом сводного планирования областного бюджета и после согласования направляется министру финансов области для принятия решения об изменении лимитов бюджетных обязательств получателей.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 xml:space="preserve">В случае установления несоответствия представленных документов требованиям, установленным </w:t>
      </w:r>
      <w:hyperlink w:anchor="P218" w:history="1">
        <w:r w:rsidRPr="00A7580E">
          <w:rPr>
            <w:rFonts w:ascii="Times New Roman" w:hAnsi="Times New Roman" w:cs="Times New Roman"/>
          </w:rPr>
          <w:t>пунктами 34</w:t>
        </w:r>
      </w:hyperlink>
      <w:r w:rsidRPr="004A14E5">
        <w:rPr>
          <w:rFonts w:ascii="Times New Roman" w:hAnsi="Times New Roman" w:cs="Times New Roman"/>
        </w:rPr>
        <w:t xml:space="preserve">, </w:t>
      </w:r>
      <w:hyperlink w:anchor="P220" w:history="1">
        <w:r w:rsidRPr="00A7580E">
          <w:rPr>
            <w:rFonts w:ascii="Times New Roman" w:hAnsi="Times New Roman" w:cs="Times New Roman"/>
          </w:rPr>
          <w:t>35</w:t>
        </w:r>
      </w:hyperlink>
      <w:r w:rsidRPr="004A14E5">
        <w:rPr>
          <w:rFonts w:ascii="Times New Roman" w:hAnsi="Times New Roman" w:cs="Times New Roman"/>
        </w:rPr>
        <w:t xml:space="preserve"> настоящего Порядка, специалисты отдела сводного планирования областного бюджета в течение двух дней со дня поступления возвращают пакет документов в курирующее структурное подразделение с заключением, в котором указываются причины возврата, для последующего его возврата главному распорядителю.</w:t>
      </w:r>
      <w:proofErr w:type="gramEnd"/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При этом электронный документ "Бюджетная заявка на изменение ассигнований" в системе "АЦК-Планирование" переводится на статус "Отказан".</w:t>
      </w:r>
    </w:p>
    <w:p w:rsidR="00D437D9" w:rsidRPr="004A14E5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 xml:space="preserve">37. После получения докладной записки с резолюцией министра финансов области, утверждающей внесение изменений в лимиты бюджетных обязательств получателей, отдел сводного планирования областного бюджета в течение двух рабочих дней обрабатывает </w:t>
      </w:r>
      <w:r w:rsidRPr="004A14E5">
        <w:rPr>
          <w:rFonts w:ascii="Times New Roman" w:hAnsi="Times New Roman" w:cs="Times New Roman"/>
        </w:rPr>
        <w:lastRenderedPageBreak/>
        <w:t>электронные документы "Бюджетная заявка на изменение ассигнований" в системе "АЦК-Планирование" до статуса "Обработка завершена".</w:t>
      </w:r>
    </w:p>
    <w:p w:rsidR="00D437D9" w:rsidRDefault="00D437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A14E5">
        <w:rPr>
          <w:rFonts w:ascii="Times New Roman" w:hAnsi="Times New Roman" w:cs="Times New Roman"/>
        </w:rPr>
        <w:t>38. Изменения, внесенные в лимиты бюджетных обязательств, доводятся в системе "АЦК-Финансы" в виде электронных документов "Уведомление об изменении бюджетных назначений" со статусом "Обработка завершена".</w:t>
      </w:r>
    </w:p>
    <w:p w:rsidR="004A14E5" w:rsidRPr="004A14E5" w:rsidRDefault="004A14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VIII Порядок формирования и направления Уведомления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о предоставлении субсидии, субвенции и иного межбюджетного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трансферта, имеющего целевое назначение, при предоставлении 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 xml:space="preserve">межбюджетных  трансфертов, имеющих целевое назначение </w:t>
      </w:r>
    </w:p>
    <w:p w:rsidR="00413E79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4A14E5">
        <w:rPr>
          <w:rFonts w:ascii="Times New Roman" w:hAnsi="Times New Roman" w:cs="Times New Roman"/>
          <w:b/>
        </w:rPr>
        <w:t>(далее – Уведомление), местным бюджетам из областного бюджета</w:t>
      </w:r>
    </w:p>
    <w:p w:rsidR="004626F7" w:rsidRPr="004A14E5" w:rsidRDefault="004626F7" w:rsidP="004626F7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>Настоящий порядок разработан и устанавливает правила направления финансовым о</w:t>
      </w:r>
      <w:r w:rsidR="00363E41">
        <w:rPr>
          <w:sz w:val="22"/>
        </w:rPr>
        <w:t xml:space="preserve">рганам местного самоуправления </w:t>
      </w:r>
      <w:r w:rsidRPr="004A14E5">
        <w:rPr>
          <w:sz w:val="22"/>
        </w:rPr>
        <w:t>уведомления о предоставлении субсидии, субвенции, иного межбюджетного трансферта, имеющего целевое назначение (далее – Уведомление), при предоставлении из областного бюджета субсидий, субвенций и иных межбюджетных трансфертов, имеющих целевое назначение (дале</w:t>
      </w:r>
      <w:proofErr w:type="gramStart"/>
      <w:r w:rsidRPr="004A14E5">
        <w:rPr>
          <w:sz w:val="22"/>
        </w:rPr>
        <w:t>е-</w:t>
      </w:r>
      <w:proofErr w:type="gramEnd"/>
      <w:r w:rsidRPr="004A14E5">
        <w:rPr>
          <w:sz w:val="22"/>
        </w:rPr>
        <w:t xml:space="preserve"> межбюджетные трансферты).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 xml:space="preserve">Отдел прогнозирования доходов и методологии налогообложения  обеспечивает получение  и подтверждение в государственной интегрированной информационной  системе управления общественными финансами «Электронный бюджет» факта получения Уведомления от Министерства финансов Российской Федерации, и в течение одного рабочего  дня со дня получения </w:t>
      </w:r>
      <w:proofErr w:type="spellStart"/>
      <w:r w:rsidRPr="004A14E5">
        <w:rPr>
          <w:sz w:val="22"/>
        </w:rPr>
        <w:t>минфином</w:t>
      </w:r>
      <w:proofErr w:type="spellEnd"/>
      <w:r w:rsidRPr="004A14E5">
        <w:rPr>
          <w:sz w:val="22"/>
        </w:rPr>
        <w:t xml:space="preserve"> АО передает копию указанного уведомления в курирующее структурное подразделение по компетенции.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>Курирующее структурное подразделение в течение 3 рабочих дней после получения Уведомления от отдела прогнозирования доходов и методологии налогообложения перенаправляет его на бумажном носителе главному распорядителю.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r w:rsidRPr="004A14E5">
        <w:rPr>
          <w:sz w:val="22"/>
        </w:rPr>
        <w:t xml:space="preserve">Главные распорядители, в случае необходимости, в соответствии с пунктом 17.2 настоящего Порядка в течение 3 рабочих дней после получения Уведомления, направляют в </w:t>
      </w:r>
      <w:proofErr w:type="spellStart"/>
      <w:r w:rsidRPr="004A14E5">
        <w:rPr>
          <w:sz w:val="22"/>
        </w:rPr>
        <w:t>минфин</w:t>
      </w:r>
      <w:proofErr w:type="spellEnd"/>
      <w:r w:rsidRPr="004A14E5">
        <w:rPr>
          <w:sz w:val="22"/>
        </w:rPr>
        <w:t xml:space="preserve"> АО письменное обращение (по </w:t>
      </w:r>
      <w:hyperlink w:anchor="P389" w:history="1">
        <w:r w:rsidRPr="004A14E5">
          <w:rPr>
            <w:sz w:val="22"/>
          </w:rPr>
          <w:t>форме</w:t>
        </w:r>
      </w:hyperlink>
      <w:r w:rsidRPr="004A14E5">
        <w:rPr>
          <w:sz w:val="22"/>
        </w:rPr>
        <w:t xml:space="preserve"> согласно приложению № 3 к Порядку) для внесения соответствующих изменений в сводную роспись и (или) предложения по внесению изменений в закон о бюджете.</w:t>
      </w:r>
    </w:p>
    <w:p w:rsidR="00AC2546" w:rsidRPr="00B943A2" w:rsidRDefault="00AC2546" w:rsidP="00C94202">
      <w:pPr>
        <w:ind w:firstLine="709"/>
        <w:jc w:val="both"/>
        <w:rPr>
          <w:sz w:val="22"/>
          <w:szCs w:val="22"/>
        </w:rPr>
      </w:pPr>
      <w:proofErr w:type="gramStart"/>
      <w:r w:rsidRPr="004A14E5">
        <w:rPr>
          <w:sz w:val="22"/>
        </w:rPr>
        <w:t xml:space="preserve">В случае направления средств в виде межбюджетных трансфертов местным бюджетам, главные распорядители в течение 3 рабочих дней после утверждения  нормативно правовым актом Правительства Амурской области распределения между муниципальными образованиями, направляют </w:t>
      </w:r>
      <w:r w:rsidR="00B943A2" w:rsidRPr="00B943A2">
        <w:rPr>
          <w:sz w:val="22"/>
          <w:szCs w:val="22"/>
        </w:rPr>
        <w:t xml:space="preserve">в </w:t>
      </w:r>
      <w:proofErr w:type="spellStart"/>
      <w:r w:rsidR="00B943A2" w:rsidRPr="00B943A2">
        <w:rPr>
          <w:sz w:val="22"/>
          <w:szCs w:val="22"/>
        </w:rPr>
        <w:t>минфин</w:t>
      </w:r>
      <w:proofErr w:type="spellEnd"/>
      <w:r w:rsidR="00B943A2" w:rsidRPr="00B943A2">
        <w:rPr>
          <w:sz w:val="22"/>
          <w:szCs w:val="22"/>
        </w:rPr>
        <w:t xml:space="preserve"> АО письменное обращение в соответствии с пунктом 33 настоящего Порядка, с приложением бюджетных заявок на изменение ассигнований, сформированных в системе «АЦК-Планирование» и копии нормативного правового акта Правительства Амурской</w:t>
      </w:r>
      <w:proofErr w:type="gramEnd"/>
      <w:r w:rsidR="00B943A2" w:rsidRPr="00B943A2">
        <w:rPr>
          <w:sz w:val="22"/>
          <w:szCs w:val="22"/>
        </w:rPr>
        <w:t xml:space="preserve"> области.</w:t>
      </w:r>
      <w:r w:rsidRPr="00B943A2">
        <w:rPr>
          <w:sz w:val="22"/>
          <w:szCs w:val="22"/>
        </w:rPr>
        <w:t xml:space="preserve"> </w:t>
      </w:r>
    </w:p>
    <w:p w:rsidR="00AC2546" w:rsidRPr="004A14E5" w:rsidRDefault="00AC2546" w:rsidP="00C94202">
      <w:pPr>
        <w:ind w:firstLine="709"/>
        <w:jc w:val="both"/>
        <w:rPr>
          <w:sz w:val="22"/>
        </w:rPr>
      </w:pPr>
      <w:proofErr w:type="gramStart"/>
      <w:r w:rsidRPr="004A14E5">
        <w:rPr>
          <w:sz w:val="22"/>
        </w:rPr>
        <w:t>Курирующее структурное подразделение</w:t>
      </w:r>
      <w:r w:rsidRPr="006F05BD">
        <w:rPr>
          <w:sz w:val="22"/>
          <w:szCs w:val="22"/>
        </w:rPr>
        <w:t xml:space="preserve">, </w:t>
      </w:r>
      <w:r w:rsidR="00B943A2" w:rsidRPr="006F05BD">
        <w:rPr>
          <w:sz w:val="22"/>
          <w:szCs w:val="22"/>
        </w:rPr>
        <w:t>в течение 3 рабочих дней после обработки отделом сводного планирования областного бюджета бюджетных заявок на изменение ассигнований, сформированных в системе «АЦК-Планирование» до статуса «Обработка завершена</w:t>
      </w:r>
      <w:r w:rsidR="006F05BD">
        <w:rPr>
          <w:sz w:val="22"/>
          <w:szCs w:val="22"/>
        </w:rPr>
        <w:t>,</w:t>
      </w:r>
      <w:r w:rsidRPr="004A14E5">
        <w:rPr>
          <w:sz w:val="22"/>
        </w:rPr>
        <w:t xml:space="preserve"> формирует и направляет Уведомление, по форме утвержденной приказом Министерства финансов Российской Федерации от 29.11.2017 № 213н</w:t>
      </w:r>
      <w:r w:rsidR="009B72E3">
        <w:rPr>
          <w:sz w:val="22"/>
        </w:rPr>
        <w:t xml:space="preserve"> </w:t>
      </w:r>
      <w:r w:rsidR="009B72E3" w:rsidRPr="009B72E3">
        <w:rPr>
          <w:sz w:val="22"/>
        </w:rPr>
        <w:t>«Об утверждении формы Уведомления о предоставлении субсидии, субвенции, иного межбюджетного трансферта, имеющего целевое назначение, и порядка его</w:t>
      </w:r>
      <w:proofErr w:type="gramEnd"/>
      <w:r w:rsidR="009B72E3" w:rsidRPr="009B72E3">
        <w:rPr>
          <w:sz w:val="22"/>
        </w:rPr>
        <w:t xml:space="preserve"> направления при предоставлении межбюджетных трансфертов, имеющих целевое назначение, из федерального бюджета»</w:t>
      </w:r>
      <w:r w:rsidRPr="004A14E5">
        <w:rPr>
          <w:sz w:val="22"/>
        </w:rPr>
        <w:t>, подписанное</w:t>
      </w:r>
      <w:r w:rsidR="009B72E3">
        <w:rPr>
          <w:sz w:val="22"/>
        </w:rPr>
        <w:t xml:space="preserve"> </w:t>
      </w:r>
      <w:r w:rsidR="009B72E3" w:rsidRPr="009B72E3">
        <w:rPr>
          <w:sz w:val="22"/>
        </w:rPr>
        <w:t>первым заместителем министра финансов области, заместителем министра финансов области, осуществляющим руководство работой соответствующего структурного подразделения</w:t>
      </w:r>
      <w:r w:rsidRPr="004A14E5">
        <w:rPr>
          <w:sz w:val="22"/>
        </w:rPr>
        <w:t xml:space="preserve">, финансовому органу муниципального образования на бумажном носителе. </w:t>
      </w:r>
    </w:p>
    <w:p w:rsidR="004626F7" w:rsidRPr="004A14E5" w:rsidRDefault="00AC2546" w:rsidP="00C94202">
      <w:pPr>
        <w:pStyle w:val="ConsPlusNormal"/>
        <w:ind w:firstLine="708"/>
        <w:jc w:val="both"/>
        <w:outlineLvl w:val="1"/>
        <w:rPr>
          <w:rFonts w:ascii="Times New Roman" w:hAnsi="Times New Roman" w:cs="Times New Roman"/>
        </w:rPr>
      </w:pPr>
      <w:proofErr w:type="gramStart"/>
      <w:r w:rsidRPr="004A14E5">
        <w:rPr>
          <w:rFonts w:ascii="Times New Roman" w:hAnsi="Times New Roman" w:cs="Times New Roman"/>
        </w:rPr>
        <w:t>В случае принятия закона о бюджете, а также внесения в него изменений, в части увеличения (уменьшения) и (или) перераспределения ассигнований между муниципальными образованиями области, курирующее структурное подразделение, в течение 5 рабочих дней, после вступления в силу данных законов, формирует и направляет Уведомление, подписанное</w:t>
      </w:r>
      <w:r w:rsidR="009B72E3">
        <w:rPr>
          <w:rFonts w:ascii="Times New Roman" w:hAnsi="Times New Roman" w:cs="Times New Roman"/>
        </w:rPr>
        <w:t xml:space="preserve"> </w:t>
      </w:r>
      <w:r w:rsidR="009B72E3" w:rsidRPr="009B72E3">
        <w:rPr>
          <w:rFonts w:ascii="Times New Roman" w:hAnsi="Times New Roman" w:cs="Times New Roman"/>
        </w:rPr>
        <w:t>первым заместителем министра финансов области, заместителем министра финансов области, осуществляющим руководство работой соответствующего структурного подразделения</w:t>
      </w:r>
      <w:r w:rsidRPr="004A14E5">
        <w:rPr>
          <w:rFonts w:ascii="Times New Roman" w:hAnsi="Times New Roman" w:cs="Times New Roman"/>
        </w:rPr>
        <w:t xml:space="preserve"> </w:t>
      </w:r>
      <w:r w:rsidRPr="004A14E5">
        <w:rPr>
          <w:rFonts w:ascii="Times New Roman" w:hAnsi="Times New Roman" w:cs="Times New Roman"/>
        </w:rPr>
        <w:lastRenderedPageBreak/>
        <w:t>финансовому органу</w:t>
      </w:r>
      <w:proofErr w:type="gramEnd"/>
      <w:r w:rsidRPr="004A14E5">
        <w:rPr>
          <w:rFonts w:ascii="Times New Roman" w:hAnsi="Times New Roman" w:cs="Times New Roman"/>
        </w:rPr>
        <w:t xml:space="preserve"> муниципального образования.</w:t>
      </w:r>
    </w:p>
    <w:p w:rsidR="00D437D9" w:rsidRPr="004A14E5" w:rsidRDefault="00D437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4626F7" w:rsidRDefault="004626F7">
      <w:pPr>
        <w:pStyle w:val="ConsPlusNormal"/>
        <w:ind w:firstLine="540"/>
        <w:jc w:val="both"/>
      </w:pPr>
    </w:p>
    <w:p w:rsidR="004626F7" w:rsidRDefault="004626F7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sectPr w:rsidR="00D437D9" w:rsidSect="00363E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1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right"/>
      </w:pPr>
    </w:p>
    <w:p w:rsidR="00D437D9" w:rsidRDefault="00D437D9">
      <w:pPr>
        <w:pStyle w:val="ConsPlusNonformat"/>
        <w:jc w:val="both"/>
      </w:pPr>
      <w:r>
        <w:t>Министерство финансов Амурской области</w:t>
      </w:r>
      <w:proofErr w:type="gramStart"/>
      <w:r>
        <w:t xml:space="preserve">                   У</w:t>
      </w:r>
      <w:proofErr w:type="gramEnd"/>
      <w:r>
        <w:t>тверждаю:</w:t>
      </w:r>
    </w:p>
    <w:p w:rsidR="00D437D9" w:rsidRDefault="00D437D9">
      <w:pPr>
        <w:pStyle w:val="ConsPlusNonformat"/>
        <w:jc w:val="both"/>
      </w:pPr>
      <w:r>
        <w:t>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Министр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    (подпись)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0" w:name="P241"/>
      <w:bookmarkEnd w:id="20"/>
      <w:r>
        <w:t xml:space="preserve">         Сводная бюджетная роспись областного бюджета на 20__ год</w:t>
      </w:r>
    </w:p>
    <w:p w:rsidR="00D437D9" w:rsidRDefault="00D437D9">
      <w:pPr>
        <w:pStyle w:val="ConsPlusNonformat"/>
        <w:jc w:val="both"/>
      </w:pPr>
      <w:r>
        <w:t xml:space="preserve">                    и плановый период 20__ и 20__ годов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I. Роспись расходов областного бюджета на 20__ год и плановый период 20__ и</w:t>
      </w:r>
    </w:p>
    <w:p w:rsidR="00D437D9" w:rsidRDefault="00D437D9">
      <w:pPr>
        <w:pStyle w:val="ConsPlusNonformat"/>
        <w:jc w:val="both"/>
      </w:pPr>
      <w:r>
        <w:t>20__ годов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907"/>
        <w:gridCol w:w="2098"/>
        <w:gridCol w:w="2041"/>
        <w:gridCol w:w="1984"/>
      </w:tblGrid>
      <w:tr w:rsidR="00D437D9">
        <w:tc>
          <w:tcPr>
            <w:tcW w:w="2268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7" w:type="dxa"/>
          </w:tcPr>
          <w:p w:rsidR="00D437D9" w:rsidRDefault="00D437D9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2098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  <w:tc>
          <w:tcPr>
            <w:tcW w:w="2041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 на 20__ год</w:t>
            </w: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268" w:type="dxa"/>
          </w:tcPr>
          <w:p w:rsidR="00D437D9" w:rsidRDefault="00D437D9">
            <w:pPr>
              <w:pStyle w:val="ConsPlusNormal"/>
            </w:pPr>
            <w:r>
              <w:t>ИТОГО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nformat"/>
        <w:jc w:val="both"/>
      </w:pPr>
      <w:r>
        <w:t>II. Роспись   источников  внутреннего  финансирования  дефицита  областного</w:t>
      </w:r>
    </w:p>
    <w:p w:rsidR="00D437D9" w:rsidRDefault="00D437D9">
      <w:pPr>
        <w:pStyle w:val="ConsPlusNonformat"/>
        <w:jc w:val="both"/>
      </w:pPr>
      <w:r>
        <w:t>бюджета на 20__ год и плановый период 20__ и 20__ годов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2551"/>
        <w:gridCol w:w="2551"/>
        <w:gridCol w:w="2608"/>
        <w:gridCol w:w="2665"/>
      </w:tblGrid>
      <w:tr w:rsidR="00D437D9">
        <w:tc>
          <w:tcPr>
            <w:tcW w:w="2324" w:type="dxa"/>
          </w:tcPr>
          <w:p w:rsidR="00D437D9" w:rsidRDefault="00D437D9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2551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551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  <w:tc>
          <w:tcPr>
            <w:tcW w:w="2608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  <w:tc>
          <w:tcPr>
            <w:tcW w:w="2665" w:type="dxa"/>
          </w:tcPr>
          <w:p w:rsidR="00D437D9" w:rsidRDefault="00D437D9">
            <w:pPr>
              <w:pStyle w:val="ConsPlusNormal"/>
              <w:jc w:val="center"/>
            </w:pPr>
            <w:proofErr w:type="gramStart"/>
            <w:r>
              <w:t>Бюджетные</w:t>
            </w:r>
            <w:proofErr w:type="gramEnd"/>
            <w:r>
              <w:t xml:space="preserve"> назначение на 20__ год</w:t>
            </w: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32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55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0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665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2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23.12.2013 </w:t>
      </w:r>
      <w:hyperlink r:id="rId27" w:history="1">
        <w:r w:rsidRPr="00A7580E">
          <w:t>N 276</w:t>
        </w:r>
      </w:hyperlink>
      <w:r>
        <w:t>)</w:t>
      </w:r>
    </w:p>
    <w:p w:rsidR="00D437D9" w:rsidRDefault="00D437D9">
      <w:pPr>
        <w:pStyle w:val="ConsPlusNormal"/>
      </w:pPr>
    </w:p>
    <w:p w:rsidR="00D437D9" w:rsidRDefault="00D437D9">
      <w:pPr>
        <w:pStyle w:val="ConsPlusNonformat"/>
        <w:jc w:val="both"/>
      </w:pPr>
      <w:r>
        <w:t>Министерство финансов Амурской области</w:t>
      </w:r>
      <w:proofErr w:type="gramStart"/>
      <w:r>
        <w:t xml:space="preserve">                          У</w:t>
      </w:r>
      <w:proofErr w:type="gramEnd"/>
      <w:r>
        <w:t>тверждаю:</w:t>
      </w:r>
    </w:p>
    <w:p w:rsidR="00D437D9" w:rsidRDefault="00D437D9">
      <w:pPr>
        <w:pStyle w:val="ConsPlusNonformat"/>
        <w:jc w:val="both"/>
      </w:pPr>
      <w:r>
        <w:t>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         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1" w:name="P333"/>
      <w:bookmarkEnd w:id="21"/>
      <w:r>
        <w:t xml:space="preserve">                 Лимиты бюджетных обязательств на 20__ год</w:t>
      </w:r>
    </w:p>
    <w:p w:rsidR="00D437D9" w:rsidRDefault="00D437D9">
      <w:pPr>
        <w:pStyle w:val="ConsPlusNonformat"/>
        <w:jc w:val="both"/>
      </w:pPr>
      <w:r>
        <w:t xml:space="preserve">                    в плановый период 20__ и 20__ годов</w:t>
      </w:r>
    </w:p>
    <w:p w:rsidR="00D437D9" w:rsidRDefault="00D437D9">
      <w:pPr>
        <w:pStyle w:val="ConsPlusNormal"/>
      </w:pPr>
    </w:p>
    <w:p w:rsidR="00D437D9" w:rsidRDefault="00D437D9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134"/>
        <w:gridCol w:w="1134"/>
        <w:gridCol w:w="1077"/>
        <w:gridCol w:w="902"/>
        <w:gridCol w:w="2041"/>
        <w:gridCol w:w="1984"/>
        <w:gridCol w:w="1984"/>
      </w:tblGrid>
      <w:tr w:rsidR="00D437D9">
        <w:tc>
          <w:tcPr>
            <w:tcW w:w="2098" w:type="dxa"/>
          </w:tcPr>
          <w:p w:rsidR="00D437D9" w:rsidRDefault="00D437D9">
            <w:pPr>
              <w:pStyle w:val="ConsPlusNormal"/>
              <w:jc w:val="center"/>
            </w:pPr>
            <w:r>
              <w:t>Наименование ГРБС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КВСР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  <w:jc w:val="center"/>
            </w:pPr>
            <w:r>
              <w:t>КФСР</w:t>
            </w:r>
          </w:p>
        </w:tc>
        <w:tc>
          <w:tcPr>
            <w:tcW w:w="1077" w:type="dxa"/>
          </w:tcPr>
          <w:p w:rsidR="00D437D9" w:rsidRDefault="00D437D9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2" w:type="dxa"/>
          </w:tcPr>
          <w:p w:rsidR="00D437D9" w:rsidRDefault="00D437D9">
            <w:pPr>
              <w:pStyle w:val="ConsPlusNormal"/>
              <w:jc w:val="center"/>
            </w:pPr>
            <w:r>
              <w:t>КВР</w:t>
            </w:r>
          </w:p>
        </w:tc>
        <w:tc>
          <w:tcPr>
            <w:tcW w:w="2041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  <w:tc>
          <w:tcPr>
            <w:tcW w:w="1984" w:type="dxa"/>
          </w:tcPr>
          <w:p w:rsidR="00D437D9" w:rsidRDefault="00D437D9">
            <w:pPr>
              <w:pStyle w:val="ConsPlusNormal"/>
              <w:jc w:val="center"/>
            </w:pPr>
            <w:r>
              <w:t>Лимиты бюджетных обязательств на 20__ год</w:t>
            </w: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  <w:tr w:rsidR="00D437D9">
        <w:tc>
          <w:tcPr>
            <w:tcW w:w="2098" w:type="dxa"/>
          </w:tcPr>
          <w:p w:rsidR="00D437D9" w:rsidRDefault="00D437D9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13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077" w:type="dxa"/>
          </w:tcPr>
          <w:p w:rsidR="00D437D9" w:rsidRDefault="00D437D9">
            <w:pPr>
              <w:pStyle w:val="ConsPlusNormal"/>
            </w:pPr>
          </w:p>
        </w:tc>
        <w:tc>
          <w:tcPr>
            <w:tcW w:w="902" w:type="dxa"/>
          </w:tcPr>
          <w:p w:rsidR="00D437D9" w:rsidRDefault="00D437D9">
            <w:pPr>
              <w:pStyle w:val="ConsPlusNormal"/>
            </w:pPr>
          </w:p>
        </w:tc>
        <w:tc>
          <w:tcPr>
            <w:tcW w:w="2041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  <w:tc>
          <w:tcPr>
            <w:tcW w:w="1984" w:type="dxa"/>
          </w:tcPr>
          <w:p w:rsidR="00D437D9" w:rsidRDefault="00D437D9">
            <w:pPr>
              <w:pStyle w:val="ConsPlusNormal"/>
            </w:pPr>
          </w:p>
        </w:tc>
      </w:tr>
    </w:tbl>
    <w:p w:rsidR="00D437D9" w:rsidRDefault="00D437D9">
      <w:pPr>
        <w:sectPr w:rsidR="00D437D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3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27.12.2016 </w:t>
      </w:r>
      <w:hyperlink r:id="rId28" w:history="1">
        <w:r w:rsidRPr="00A7580E">
          <w:t>N 313</w:t>
        </w:r>
      </w:hyperlink>
      <w:r>
        <w:t>)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Nonformat"/>
        <w:jc w:val="both"/>
      </w:pPr>
      <w:r>
        <w:t>┌──                      ───┐</w:t>
      </w:r>
    </w:p>
    <w:p w:rsidR="00D437D9" w:rsidRDefault="00D437D9">
      <w:pPr>
        <w:pStyle w:val="ConsPlusNonformat"/>
        <w:jc w:val="both"/>
      </w:pPr>
      <w:bookmarkStart w:id="22" w:name="P389"/>
      <w:bookmarkEnd w:id="22"/>
      <w:r>
        <w:t>│       угловой штамп       │</w:t>
      </w:r>
    </w:p>
    <w:p w:rsidR="00D437D9" w:rsidRDefault="00D437D9">
      <w:pPr>
        <w:pStyle w:val="ConsPlusNonformat"/>
        <w:jc w:val="both"/>
      </w:pPr>
      <w:r>
        <w:t>│                           │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Министерство финансов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Амурской области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</w:t>
      </w:r>
      <w:proofErr w:type="gramStart"/>
      <w:r>
        <w:t>(наименование главного распорядителя средств областного бюджета, главного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администратора источников финансирования областного бюджета)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</w:t>
      </w:r>
      <w:proofErr w:type="gramStart"/>
      <w:r>
        <w:t>(указывается причина внесения изменений в сводную роспись, подтверждаемая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соответствующими расчетами)</w:t>
      </w:r>
    </w:p>
    <w:p w:rsidR="00D437D9" w:rsidRDefault="00D437D9">
      <w:pPr>
        <w:pStyle w:val="ConsPlusNonformat"/>
        <w:jc w:val="both"/>
      </w:pPr>
      <w:r>
        <w:t xml:space="preserve">просит внести изменения в сводную бюджетную роспись (бюджетную роспись)  </w:t>
      </w:r>
      <w:proofErr w:type="gramStart"/>
      <w:r>
        <w:t>по</w:t>
      </w:r>
      <w:proofErr w:type="gramEnd"/>
    </w:p>
    <w:p w:rsidR="00D437D9" w:rsidRDefault="00D437D9">
      <w:pPr>
        <w:pStyle w:val="ConsPlusNonformat"/>
        <w:jc w:val="both"/>
      </w:pPr>
      <w:r>
        <w:t>коду вида изменений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(код и наименование вида изменений)</w:t>
      </w:r>
    </w:p>
    <w:p w:rsidR="00D437D9" w:rsidRDefault="00D437D9">
      <w:pPr>
        <w:pStyle w:val="ConsPlusNonformat"/>
        <w:jc w:val="both"/>
      </w:pPr>
      <w:r>
        <w:t>на основании 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</w:t>
      </w:r>
      <w:proofErr w:type="gramStart"/>
      <w:r>
        <w:t>(сводных бюджетных (бюджетных) заявок, изменения плана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по источникам от ____________ N</w:t>
      </w:r>
      <w:proofErr w:type="gramStart"/>
      <w:r>
        <w:t xml:space="preserve">  )</w:t>
      </w:r>
      <w:proofErr w:type="gramEnd"/>
    </w:p>
    <w:p w:rsidR="00D437D9" w:rsidRDefault="00D437D9">
      <w:pPr>
        <w:pStyle w:val="ConsPlusNonformat"/>
        <w:jc w:val="both"/>
      </w:pPr>
      <w:r>
        <w:t>связанных с 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</w:t>
      </w:r>
      <w:proofErr w:type="gramStart"/>
      <w:r>
        <w:t>(указываются причины внесения изменений в сводную бюджетную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роспись (бюджетную роспись))</w:t>
      </w:r>
    </w:p>
    <w:p w:rsidR="00D437D9" w:rsidRDefault="00D437D9">
      <w:pPr>
        <w:pStyle w:val="ConsPlusNonformat"/>
        <w:jc w:val="both"/>
      </w:pPr>
      <w:r>
        <w:t xml:space="preserve">    Обязуемся   не  допускать  образования  кредиторской  задолженности  </w:t>
      </w:r>
      <w:proofErr w:type="gramStart"/>
      <w:r>
        <w:t>по</w:t>
      </w:r>
      <w:proofErr w:type="gramEnd"/>
    </w:p>
    <w:p w:rsidR="00D437D9" w:rsidRDefault="00D437D9">
      <w:pPr>
        <w:pStyle w:val="ConsPlusNonformat"/>
        <w:jc w:val="both"/>
      </w:pPr>
      <w:r>
        <w:t>уменьшаемым расходам.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Приложение: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sectPr w:rsidR="00D437D9">
          <w:pgSz w:w="11905" w:h="16838"/>
          <w:pgMar w:top="1134" w:right="850" w:bottom="1134" w:left="1701" w:header="0" w:footer="0" w:gutter="0"/>
          <w:cols w:space="720"/>
        </w:sectPr>
      </w:pPr>
    </w:p>
    <w:p w:rsidR="00D437D9" w:rsidRDefault="00D437D9">
      <w:pPr>
        <w:pStyle w:val="ConsPlusNormal"/>
        <w:jc w:val="right"/>
        <w:outlineLvl w:val="1"/>
      </w:pPr>
      <w:r>
        <w:lastRenderedPageBreak/>
        <w:t>Приложение N 4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17.12.2015 </w:t>
      </w:r>
      <w:hyperlink r:id="rId29" w:history="1">
        <w:r w:rsidRPr="00A7580E">
          <w:t>N 292</w:t>
        </w:r>
      </w:hyperlink>
      <w:r>
        <w:t>)</w:t>
      </w:r>
    </w:p>
    <w:p w:rsidR="00D437D9" w:rsidRDefault="00D437D9">
      <w:pPr>
        <w:pStyle w:val="ConsPlusNormal"/>
      </w:pPr>
    </w:p>
    <w:p w:rsidR="00D437D9" w:rsidRDefault="00D437D9">
      <w:pPr>
        <w:pStyle w:val="ConsPlusNonformat"/>
        <w:jc w:val="both"/>
      </w:pPr>
      <w:r>
        <w:t xml:space="preserve">                       Приемопередаточная ведомость</w:t>
      </w:r>
    </w:p>
    <w:p w:rsidR="00D437D9" w:rsidRDefault="00D437D9">
      <w:pPr>
        <w:pStyle w:val="ConsPlusNonformat"/>
        <w:jc w:val="both"/>
      </w:pPr>
      <w:r>
        <w:t xml:space="preserve">                          бюджетных ассигнований</w:t>
      </w:r>
    </w:p>
    <w:p w:rsidR="00D437D9" w:rsidRDefault="00D437D9">
      <w:pPr>
        <w:pStyle w:val="ConsPlusNonformat"/>
        <w:jc w:val="both"/>
      </w:pPr>
      <w:r>
        <w:t xml:space="preserve">                       от "__"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распорядитель средств областного бюджета, принимающий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распорядитель средств областного бюджета, передающий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Единица измерения: руб. (с точностью до второго десятичного знака)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Основание для передачи показателей ________________________________________</w:t>
      </w:r>
    </w:p>
    <w:p w:rsidR="00D437D9" w:rsidRDefault="00D437D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4422"/>
        <w:gridCol w:w="2083"/>
      </w:tblGrid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  <w:r>
              <w:t xml:space="preserve">Коды бюджетной классификации Российской Федерации и Амурской области, передаваемые учреждением (код главы, </w:t>
            </w:r>
            <w:proofErr w:type="spellStart"/>
            <w:r>
              <w:t>Рз</w:t>
            </w:r>
            <w:proofErr w:type="spellEnd"/>
            <w:r>
              <w:t xml:space="preserve">, </w:t>
            </w:r>
            <w:proofErr w:type="gramStart"/>
            <w:r>
              <w:t>ПР</w:t>
            </w:r>
            <w:proofErr w:type="gramEnd"/>
            <w:r>
              <w:t>, ЦСР, ВР)</w:t>
            </w: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  <w:r>
              <w:t xml:space="preserve">Коды бюджетной классификации Российской Федерации и Амурской области, принимаемые учреждением к учету (код главы, </w:t>
            </w:r>
            <w:proofErr w:type="spellStart"/>
            <w:r>
              <w:t>Рз</w:t>
            </w:r>
            <w:proofErr w:type="spellEnd"/>
            <w:r>
              <w:t xml:space="preserve">, </w:t>
            </w:r>
            <w:proofErr w:type="gramStart"/>
            <w:r>
              <w:t>ПР</w:t>
            </w:r>
            <w:proofErr w:type="gramEnd"/>
            <w:r>
              <w:t>, ЦСР, ВР)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  <w:r>
              <w:t>3</w:t>
            </w: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  <w:tr w:rsidR="00D437D9">
        <w:tc>
          <w:tcPr>
            <w:tcW w:w="391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4422" w:type="dxa"/>
          </w:tcPr>
          <w:p w:rsidR="00D437D9" w:rsidRDefault="00D437D9">
            <w:pPr>
              <w:pStyle w:val="ConsPlusNormal"/>
              <w:jc w:val="center"/>
            </w:pP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  <w:tr w:rsidR="00D437D9">
        <w:tc>
          <w:tcPr>
            <w:tcW w:w="8334" w:type="dxa"/>
            <w:gridSpan w:val="2"/>
          </w:tcPr>
          <w:p w:rsidR="00D437D9" w:rsidRDefault="00D437D9">
            <w:pPr>
              <w:pStyle w:val="ConsPlusNormal"/>
            </w:pPr>
            <w:r>
              <w:t>Итого</w:t>
            </w:r>
          </w:p>
        </w:tc>
        <w:tc>
          <w:tcPr>
            <w:tcW w:w="2083" w:type="dxa"/>
          </w:tcPr>
          <w:p w:rsidR="00D437D9" w:rsidRDefault="00D437D9">
            <w:pPr>
              <w:pStyle w:val="ConsPlusNormal"/>
              <w:jc w:val="center"/>
            </w:pPr>
          </w:p>
        </w:tc>
      </w:tr>
    </w:tbl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nformat"/>
        <w:jc w:val="both"/>
      </w:pPr>
      <w:r>
        <w:t>Передающая сторона: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     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бухгалтер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от "__"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Принимающая сторона: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Руководитель     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>Главный бухгалтер               _____________   _______________________</w:t>
      </w:r>
    </w:p>
    <w:p w:rsidR="00D437D9" w:rsidRDefault="00D437D9">
      <w:pPr>
        <w:pStyle w:val="ConsPlusNonformat"/>
        <w:jc w:val="both"/>
      </w:pPr>
      <w:r>
        <w:t>(уполномоченное лицо)             (подпись)      (расшифровка подписи)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sectPr w:rsidR="00D437D9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D437D9" w:rsidRDefault="00D437D9">
      <w:pPr>
        <w:pStyle w:val="ConsPlusNonformat"/>
        <w:jc w:val="both"/>
      </w:pPr>
      <w:r>
        <w:lastRenderedPageBreak/>
        <w:t>от "__" _____________ 20__ г.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5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Title"/>
        <w:jc w:val="center"/>
      </w:pPr>
      <w:r>
        <w:t>Расчет экономии</w:t>
      </w:r>
    </w:p>
    <w:p w:rsidR="00D437D9" w:rsidRDefault="00D437D9">
      <w:pPr>
        <w:pStyle w:val="ConsPlusNormal"/>
        <w:jc w:val="center"/>
      </w:pPr>
    </w:p>
    <w:p w:rsidR="00D437D9" w:rsidRDefault="00D437D9">
      <w:pPr>
        <w:pStyle w:val="ConsPlusNormal"/>
        <w:ind w:firstLine="540"/>
        <w:jc w:val="both"/>
      </w:pPr>
      <w:r>
        <w:t xml:space="preserve">Исключен. - Приказ минфина Амурской области от 17.12.2015 </w:t>
      </w:r>
      <w:hyperlink r:id="rId30" w:history="1">
        <w:r w:rsidRPr="00A7580E">
          <w:t>N 292</w:t>
        </w:r>
      </w:hyperlink>
      <w:r>
        <w:t>.</w:t>
      </w: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ind w:firstLine="540"/>
        <w:jc w:val="both"/>
      </w:pPr>
    </w:p>
    <w:p w:rsidR="00D437D9" w:rsidRDefault="00D437D9">
      <w:pPr>
        <w:pStyle w:val="ConsPlusNormal"/>
        <w:jc w:val="right"/>
        <w:outlineLvl w:val="1"/>
      </w:pPr>
      <w:r>
        <w:t>Приложение N 6</w:t>
      </w:r>
    </w:p>
    <w:p w:rsidR="00D437D9" w:rsidRDefault="00D437D9">
      <w:pPr>
        <w:pStyle w:val="ConsPlusNormal"/>
        <w:jc w:val="right"/>
      </w:pPr>
      <w:r>
        <w:t>к Порядку</w:t>
      </w:r>
    </w:p>
    <w:p w:rsidR="00D437D9" w:rsidRDefault="00D437D9">
      <w:pPr>
        <w:pStyle w:val="ConsPlusNormal"/>
        <w:jc w:val="center"/>
      </w:pPr>
      <w:r>
        <w:t>Список изменяющих документов</w:t>
      </w:r>
    </w:p>
    <w:p w:rsidR="00D437D9" w:rsidRDefault="00D437D9">
      <w:pPr>
        <w:pStyle w:val="ConsPlusNormal"/>
        <w:jc w:val="center"/>
      </w:pPr>
      <w:proofErr w:type="gramStart"/>
      <w:r>
        <w:t>(в ред. приказа минфина Амурской области</w:t>
      </w:r>
      <w:proofErr w:type="gramEnd"/>
    </w:p>
    <w:p w:rsidR="00D437D9" w:rsidRDefault="00D437D9">
      <w:pPr>
        <w:pStyle w:val="ConsPlusNormal"/>
        <w:jc w:val="center"/>
      </w:pPr>
      <w:r>
        <w:t xml:space="preserve">от 12.12.2014 </w:t>
      </w:r>
      <w:hyperlink r:id="rId31" w:history="1">
        <w:r w:rsidRPr="00A7580E">
          <w:t>N 306</w:t>
        </w:r>
      </w:hyperlink>
      <w:r>
        <w:t>)</w:t>
      </w:r>
    </w:p>
    <w:p w:rsidR="00D437D9" w:rsidRDefault="00D437D9">
      <w:pPr>
        <w:pStyle w:val="ConsPlusNormal"/>
        <w:jc w:val="right"/>
      </w:pPr>
    </w:p>
    <w:p w:rsidR="00D437D9" w:rsidRDefault="00D437D9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                                               Министр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_________ 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подпись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    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bookmarkStart w:id="23" w:name="P506"/>
      <w:bookmarkEnd w:id="23"/>
      <w:r>
        <w:t xml:space="preserve">                             Докладная записка</w:t>
      </w:r>
    </w:p>
    <w:p w:rsidR="00D437D9" w:rsidRDefault="00D437D9">
      <w:pPr>
        <w:pStyle w:val="ConsPlusNonformat"/>
        <w:jc w:val="both"/>
      </w:pPr>
      <w:r>
        <w:t xml:space="preserve">                             от _____________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Отдел _________________________________________________________________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</w:t>
      </w:r>
      <w:proofErr w:type="gramStart"/>
      <w:r>
        <w:t>(наименование структурного подразделения министерства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финансов области)</w:t>
      </w:r>
    </w:p>
    <w:p w:rsidR="00D437D9" w:rsidRDefault="00D437D9">
      <w:pPr>
        <w:pStyle w:val="ConsPlusNonformat"/>
        <w:jc w:val="both"/>
      </w:pPr>
      <w:r>
        <w:t>рассмотрев обращение 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      </w:t>
      </w:r>
      <w:proofErr w:type="gramStart"/>
      <w:r>
        <w:t>(наименование главного распорядителя средств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  областного бюджета)</w:t>
      </w:r>
    </w:p>
    <w:p w:rsidR="00D437D9" w:rsidRDefault="00D437D9">
      <w:pPr>
        <w:pStyle w:val="ConsPlusNonformat"/>
        <w:jc w:val="both"/>
      </w:pPr>
      <w:r>
        <w:t>от ____ N ____ ____________________________________________________________</w:t>
      </w:r>
    </w:p>
    <w:p w:rsidR="00D437D9" w:rsidRDefault="00D437D9">
      <w:pPr>
        <w:pStyle w:val="ConsPlusNonformat"/>
        <w:jc w:val="both"/>
      </w:pPr>
      <w:r>
        <w:t xml:space="preserve">                    </w:t>
      </w:r>
      <w:proofErr w:type="gramStart"/>
      <w:r>
        <w:t>(о внесении изменений в сводную бюджетную роспись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областного бюджета, бюджетную роспись главного</w:t>
      </w:r>
    </w:p>
    <w:p w:rsidR="00D437D9" w:rsidRDefault="00D437D9">
      <w:pPr>
        <w:pStyle w:val="ConsPlusNonformat"/>
        <w:jc w:val="both"/>
      </w:pPr>
      <w:r>
        <w:t xml:space="preserve">                      распорядителя, лимиты бюджетных обязательств)</w:t>
      </w:r>
    </w:p>
    <w:p w:rsidR="00D437D9" w:rsidRDefault="00D437D9">
      <w:pPr>
        <w:pStyle w:val="ConsPlusNonformat"/>
        <w:jc w:val="both"/>
      </w:pPr>
      <w:r>
        <w:t>по коду вида изменений ________________ (код и наименование вида изменений)</w:t>
      </w:r>
    </w:p>
    <w:p w:rsidR="00D437D9" w:rsidRDefault="00D437D9">
      <w:pPr>
        <w:pStyle w:val="ConsPlusNonformat"/>
        <w:jc w:val="both"/>
      </w:pPr>
      <w:r>
        <w:t xml:space="preserve">согласовывает   предлагаемые  главным  распорядителем  изменения  </w:t>
      </w:r>
      <w:proofErr w:type="gramStart"/>
      <w:r>
        <w:t>бюджетных</w:t>
      </w:r>
      <w:proofErr w:type="gramEnd"/>
    </w:p>
    <w:p w:rsidR="00D437D9" w:rsidRDefault="00D437D9">
      <w:pPr>
        <w:pStyle w:val="ConsPlusNonformat"/>
        <w:jc w:val="both"/>
      </w:pPr>
      <w:r>
        <w:t xml:space="preserve">назначений на 20__ год в соответствии </w:t>
      </w:r>
      <w:proofErr w:type="gramStart"/>
      <w:r>
        <w:t>с</w:t>
      </w:r>
      <w:proofErr w:type="gramEnd"/>
      <w:r>
        <w:t xml:space="preserve"> ______________________ от ____ N __</w:t>
      </w:r>
    </w:p>
    <w:p w:rsidR="00D437D9" w:rsidRDefault="00D437D9">
      <w:pPr>
        <w:pStyle w:val="ConsPlusNonformat"/>
        <w:jc w:val="both"/>
      </w:pPr>
      <w:r>
        <w:t xml:space="preserve">                                        </w:t>
      </w:r>
      <w:proofErr w:type="gramStart"/>
      <w:r>
        <w:t>(бюджетными заявками,</w:t>
      </w:r>
      <w:proofErr w:type="gramEnd"/>
    </w:p>
    <w:p w:rsidR="00D437D9" w:rsidRDefault="00D437D9">
      <w:pPr>
        <w:pStyle w:val="ConsPlusNonformat"/>
        <w:jc w:val="both"/>
      </w:pPr>
      <w:r>
        <w:t xml:space="preserve">                                         сводными бюджетными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заявками)</w:t>
      </w:r>
    </w:p>
    <w:p w:rsidR="00D437D9" w:rsidRDefault="00D437D9">
      <w:pPr>
        <w:pStyle w:val="ConsPlusNonformat"/>
        <w:jc w:val="both"/>
      </w:pPr>
      <w:r>
        <w:t xml:space="preserve">    Приложение на __ л. в 1 экз.</w:t>
      </w:r>
    </w:p>
    <w:p w:rsidR="00D437D9" w:rsidRDefault="00D437D9">
      <w:pPr>
        <w:pStyle w:val="ConsPlusNonformat"/>
        <w:jc w:val="both"/>
      </w:pPr>
    </w:p>
    <w:p w:rsidR="006F05BD" w:rsidRDefault="00D437D9">
      <w:pPr>
        <w:pStyle w:val="ConsPlusNonformat"/>
        <w:jc w:val="both"/>
      </w:pPr>
      <w:r>
        <w:t>Заместитель министра финансов</w:t>
      </w:r>
    </w:p>
    <w:p w:rsidR="006F05BD" w:rsidRDefault="006F05BD">
      <w:pPr>
        <w:pStyle w:val="ConsPlusNonformat"/>
        <w:jc w:val="both"/>
      </w:pPr>
      <w:r w:rsidRPr="006F05BD">
        <w:t>(Первый заместитель министра финансов)</w:t>
      </w:r>
    </w:p>
    <w:p w:rsidR="00D437D9" w:rsidRDefault="006F05BD">
      <w:pPr>
        <w:pStyle w:val="ConsPlusNonformat"/>
        <w:jc w:val="both"/>
      </w:pPr>
      <w:r w:rsidRPr="006F05BD">
        <w:t>области</w:t>
      </w:r>
      <w:r w:rsidR="00D437D9">
        <w:t xml:space="preserve">        </w:t>
      </w:r>
      <w:r>
        <w:t xml:space="preserve">                         </w:t>
      </w:r>
      <w:r w:rsidR="00D437D9">
        <w:t xml:space="preserve">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  <w:r>
        <w:t>Начальник отдела                      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  <w:r>
        <w:t>Исполнитель                            ___________ ___________ 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подпись    (Ф.И.О.)      (дата)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lastRenderedPageBreak/>
        <w:t xml:space="preserve">                                            СОГЛАСОВАНО: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</w:t>
      </w:r>
      <w:r w:rsidR="006F05BD">
        <w:t>З</w:t>
      </w:r>
      <w:r>
        <w:t>аместитель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министра финансов области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_____________ 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подпись   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_____________ 20__ г.</w:t>
      </w:r>
    </w:p>
    <w:p w:rsidR="00D437D9" w:rsidRDefault="00D437D9">
      <w:pPr>
        <w:pStyle w:val="ConsPlusNonformat"/>
        <w:jc w:val="both"/>
      </w:pPr>
    </w:p>
    <w:p w:rsidR="00D437D9" w:rsidRDefault="00D437D9">
      <w:pPr>
        <w:pStyle w:val="ConsPlusNonformat"/>
        <w:jc w:val="both"/>
      </w:pPr>
      <w:r>
        <w:t xml:space="preserve">                                            Начальник отдела сводного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планирования областного бюджета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_____________ _________________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подпись        (Ф.И.О.)</w:t>
      </w:r>
    </w:p>
    <w:p w:rsidR="00D437D9" w:rsidRDefault="00D437D9">
      <w:pPr>
        <w:pStyle w:val="ConsPlusNonformat"/>
        <w:jc w:val="both"/>
      </w:pPr>
      <w:r>
        <w:t xml:space="preserve">                                                 _____________ 20__ г.</w:t>
      </w:r>
    </w:p>
    <w:p w:rsidR="00D437D9" w:rsidRDefault="00D437D9">
      <w:pPr>
        <w:pStyle w:val="ConsPlusNonformat"/>
        <w:jc w:val="both"/>
      </w:pPr>
      <w:r>
        <w:t>___________________________________________________________________________</w:t>
      </w:r>
    </w:p>
    <w:p w:rsidR="00D437D9" w:rsidRDefault="00D437D9">
      <w:pPr>
        <w:pStyle w:val="ConsPlusNonformat"/>
        <w:jc w:val="both"/>
      </w:pPr>
      <w:r>
        <w:t>Передано в отдел сводного планирования областного бюджета.</w:t>
      </w:r>
    </w:p>
    <w:p w:rsidR="00D437D9" w:rsidRDefault="00D437D9">
      <w:pPr>
        <w:pStyle w:val="ConsPlusNonformat"/>
        <w:jc w:val="both"/>
      </w:pPr>
      <w:r>
        <w:t>___________ ___________   _____________ 20__ г.</w:t>
      </w:r>
    </w:p>
    <w:p w:rsidR="00D437D9" w:rsidRDefault="00D437D9">
      <w:pPr>
        <w:pStyle w:val="ConsPlusNonformat"/>
        <w:jc w:val="both"/>
      </w:pPr>
      <w:r>
        <w:t xml:space="preserve">  подпись    (Ф.И.О.)</w:t>
      </w:r>
    </w:p>
    <w:p w:rsidR="00D437D9" w:rsidRDefault="00D437D9">
      <w:pPr>
        <w:pStyle w:val="ConsPlusNormal"/>
      </w:pPr>
    </w:p>
    <w:p w:rsidR="00D437D9" w:rsidRDefault="00D437D9">
      <w:pPr>
        <w:pStyle w:val="ConsPlusNormal"/>
      </w:pPr>
    </w:p>
    <w:p w:rsidR="00D437D9" w:rsidRDefault="00D437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3E41" w:rsidRDefault="00363E41"/>
    <w:sectPr w:rsidR="00363E41" w:rsidSect="00363E4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37D9"/>
    <w:rsid w:val="00093F09"/>
    <w:rsid w:val="000D16E8"/>
    <w:rsid w:val="00116AAA"/>
    <w:rsid w:val="00165130"/>
    <w:rsid w:val="001C48C3"/>
    <w:rsid w:val="001E0482"/>
    <w:rsid w:val="001E1FAA"/>
    <w:rsid w:val="002245A2"/>
    <w:rsid w:val="00241BF3"/>
    <w:rsid w:val="00270531"/>
    <w:rsid w:val="00293875"/>
    <w:rsid w:val="002D228B"/>
    <w:rsid w:val="00330150"/>
    <w:rsid w:val="00334F16"/>
    <w:rsid w:val="00343CFE"/>
    <w:rsid w:val="00363E41"/>
    <w:rsid w:val="00366138"/>
    <w:rsid w:val="003A634E"/>
    <w:rsid w:val="003B6AF0"/>
    <w:rsid w:val="003E2FD4"/>
    <w:rsid w:val="003E5A37"/>
    <w:rsid w:val="00413E79"/>
    <w:rsid w:val="00425D74"/>
    <w:rsid w:val="00435825"/>
    <w:rsid w:val="0044131A"/>
    <w:rsid w:val="004626F7"/>
    <w:rsid w:val="00464532"/>
    <w:rsid w:val="00475CF0"/>
    <w:rsid w:val="00477B22"/>
    <w:rsid w:val="00495C19"/>
    <w:rsid w:val="004A14E5"/>
    <w:rsid w:val="004C780E"/>
    <w:rsid w:val="004F4F29"/>
    <w:rsid w:val="004F7C43"/>
    <w:rsid w:val="0051423C"/>
    <w:rsid w:val="00517CDD"/>
    <w:rsid w:val="005A3C76"/>
    <w:rsid w:val="005D3E0C"/>
    <w:rsid w:val="005E4A4D"/>
    <w:rsid w:val="005F1608"/>
    <w:rsid w:val="00603290"/>
    <w:rsid w:val="00622B62"/>
    <w:rsid w:val="006859BD"/>
    <w:rsid w:val="006B0991"/>
    <w:rsid w:val="006D4410"/>
    <w:rsid w:val="006E1966"/>
    <w:rsid w:val="006F05BD"/>
    <w:rsid w:val="006F2C2D"/>
    <w:rsid w:val="006F71D0"/>
    <w:rsid w:val="007465F5"/>
    <w:rsid w:val="00754B66"/>
    <w:rsid w:val="0077640B"/>
    <w:rsid w:val="0079090D"/>
    <w:rsid w:val="007E0ADB"/>
    <w:rsid w:val="008B0896"/>
    <w:rsid w:val="008C519D"/>
    <w:rsid w:val="008C60C6"/>
    <w:rsid w:val="00901C58"/>
    <w:rsid w:val="00904054"/>
    <w:rsid w:val="009078E3"/>
    <w:rsid w:val="00937AC5"/>
    <w:rsid w:val="00977706"/>
    <w:rsid w:val="00996A84"/>
    <w:rsid w:val="00997A19"/>
    <w:rsid w:val="009B092E"/>
    <w:rsid w:val="009B6044"/>
    <w:rsid w:val="009B72E3"/>
    <w:rsid w:val="00A00277"/>
    <w:rsid w:val="00A12FD4"/>
    <w:rsid w:val="00A3075D"/>
    <w:rsid w:val="00A40A78"/>
    <w:rsid w:val="00A7580E"/>
    <w:rsid w:val="00A85CED"/>
    <w:rsid w:val="00A93E72"/>
    <w:rsid w:val="00AB5BF1"/>
    <w:rsid w:val="00AC2546"/>
    <w:rsid w:val="00B06280"/>
    <w:rsid w:val="00B4617D"/>
    <w:rsid w:val="00B943A2"/>
    <w:rsid w:val="00BF2A75"/>
    <w:rsid w:val="00C13899"/>
    <w:rsid w:val="00C46F8C"/>
    <w:rsid w:val="00C5600D"/>
    <w:rsid w:val="00C8796E"/>
    <w:rsid w:val="00C928CD"/>
    <w:rsid w:val="00C94202"/>
    <w:rsid w:val="00CC2656"/>
    <w:rsid w:val="00CE7472"/>
    <w:rsid w:val="00D21758"/>
    <w:rsid w:val="00D2767C"/>
    <w:rsid w:val="00D42D34"/>
    <w:rsid w:val="00D437D9"/>
    <w:rsid w:val="00D50A84"/>
    <w:rsid w:val="00D52CCB"/>
    <w:rsid w:val="00D61788"/>
    <w:rsid w:val="00D637DA"/>
    <w:rsid w:val="00D651D6"/>
    <w:rsid w:val="00D92F99"/>
    <w:rsid w:val="00DB2634"/>
    <w:rsid w:val="00DB4F53"/>
    <w:rsid w:val="00DC5328"/>
    <w:rsid w:val="00DE1579"/>
    <w:rsid w:val="00E0341B"/>
    <w:rsid w:val="00E1120F"/>
    <w:rsid w:val="00E114FC"/>
    <w:rsid w:val="00E275E5"/>
    <w:rsid w:val="00E4071A"/>
    <w:rsid w:val="00E43A60"/>
    <w:rsid w:val="00E64782"/>
    <w:rsid w:val="00E669EC"/>
    <w:rsid w:val="00E71AEC"/>
    <w:rsid w:val="00E826AB"/>
    <w:rsid w:val="00E84712"/>
    <w:rsid w:val="00EC62AC"/>
    <w:rsid w:val="00ED5689"/>
    <w:rsid w:val="00EE6CAC"/>
    <w:rsid w:val="00F00F61"/>
    <w:rsid w:val="00F523FB"/>
    <w:rsid w:val="00F550A1"/>
    <w:rsid w:val="00F61E00"/>
    <w:rsid w:val="00FB1B5C"/>
    <w:rsid w:val="00FD22BB"/>
    <w:rsid w:val="00FE3E9A"/>
    <w:rsid w:val="00FE6A38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546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5D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D437D9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5D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3C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3C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00091178C9BBA6AC5D5755AF205EC144D6506E8ABE4775BD6296D936929F004908DDF0345EA74257EABb159F" TargetMode="External"/><Relationship Id="rId13" Type="http://schemas.openxmlformats.org/officeDocument/2006/relationships/hyperlink" Target="consultantplus://offline/ref=29200091178C9BBA6AC5D5755AF205EC144D6506E9ABE67B5FD6296D936929F004908DDF0345EA74257EABb15AF" TargetMode="External"/><Relationship Id="rId18" Type="http://schemas.openxmlformats.org/officeDocument/2006/relationships/hyperlink" Target="consultantplus://offline/ref=29200091178C9BBA6AC5D5755AF205EC144D6506E9AAEE765ED6296D936929F0b054F" TargetMode="External"/><Relationship Id="rId26" Type="http://schemas.openxmlformats.org/officeDocument/2006/relationships/hyperlink" Target="consultantplus://offline/ref=29200091178C9BBA6AC5D5755AF205EC144D6506E9A8EE7A5DD6296D936929F004908DDF0345EA74257FABb15F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9200091178C9BBA6AC5CB784C9E5BE9164E380EE8A5EC2507897230C46023A743DFD49F4E4AbE5DF" TargetMode="External"/><Relationship Id="rId7" Type="http://schemas.openxmlformats.org/officeDocument/2006/relationships/hyperlink" Target="consultantplus://offline/ref=29200091178C9BBA6AC5D5755AF205EC144D6506E8ABEE7A58D6296D936929F004908DDF0345EA74257EAAb15EF" TargetMode="External"/><Relationship Id="rId12" Type="http://schemas.openxmlformats.org/officeDocument/2006/relationships/hyperlink" Target="consultantplus://offline/ref=29200091178C9BBA6AC5D5755AF205EC144D6506E9A9E07558D6296D936929F004908DDF0345EA74257EABb15AF" TargetMode="External"/><Relationship Id="rId17" Type="http://schemas.openxmlformats.org/officeDocument/2006/relationships/hyperlink" Target="consultantplus://offline/ref=29200091178C9BBA6AC5CB784C9E5BE9164E380EE8A5EC2507897230C46023A743DFD49E424DbE5FF" TargetMode="External"/><Relationship Id="rId25" Type="http://schemas.openxmlformats.org/officeDocument/2006/relationships/hyperlink" Target="consultantplus://offline/ref=29200091178C9BBA6AC5CB784C9E5BE9164E380EE8A5EC2507897230C46023A743DFD49F404EbE5F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9200091178C9BBA6AC5D5755AF205EC144D6506E9AAEE765ED6296D936929F0b054F" TargetMode="External"/><Relationship Id="rId20" Type="http://schemas.openxmlformats.org/officeDocument/2006/relationships/hyperlink" Target="consultantplus://offline/ref=29200091178C9BBA6AC5CB784C9E5BE9164E380EE8A5EC2507897230C46023A743DFD49F4E4AbE59F" TargetMode="External"/><Relationship Id="rId29" Type="http://schemas.openxmlformats.org/officeDocument/2006/relationships/hyperlink" Target="consultantplus://offline/ref=29200091178C9BBA6AC5D5755AF205EC144D6506E8ABEE7A58D6296D936929F004908DDF0345EA74257EAAb15D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29200091178C9BBA6AC5D5755AF205EC144D6506E9AEE7775BD6296D936929F004908DDF0345EA74257EABb15AF" TargetMode="External"/><Relationship Id="rId24" Type="http://schemas.openxmlformats.org/officeDocument/2006/relationships/hyperlink" Target="consultantplus://offline/ref=29200091178C9BBA6AC5CB784C9E5BE9164E380EE8A5EC2507897230C46023A743DFD49D404FbE59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200091178C9BBA6AC5CB784C9E5BE9164E380EE8A5EC2507897230C46023A743DFD49E424DbE5FF" TargetMode="External"/><Relationship Id="rId23" Type="http://schemas.openxmlformats.org/officeDocument/2006/relationships/hyperlink" Target="consultantplus://offline/ref=29200091178C9BBA6AC5CB784C9E5BE9164E380EE8A5EC2507897230C46023A743DFD49D4248bE58F" TargetMode="External"/><Relationship Id="rId28" Type="http://schemas.openxmlformats.org/officeDocument/2006/relationships/hyperlink" Target="consultantplus://offline/ref=29200091178C9BBA6AC5D5755AF205EC144D6506E9AEE7775BD6296D936929F004908DDF0345EA74257EA9b15EF" TargetMode="External"/><Relationship Id="rId10" Type="http://schemas.openxmlformats.org/officeDocument/2006/relationships/hyperlink" Target="consultantplus://offline/ref=29200091178C9BBA6AC5D5755AF205EC144D6506E8AAE17753D6296D936929F004908DDF0345EA74257EABb15AF" TargetMode="External"/><Relationship Id="rId19" Type="http://schemas.openxmlformats.org/officeDocument/2006/relationships/hyperlink" Target="consultantplus://offline/ref=29200091178C9BBA6AC5CB784C9E5BE9164E380EE8A5EC2507897230C46023A743DFD49D474BED77b254F" TargetMode="External"/><Relationship Id="rId31" Type="http://schemas.openxmlformats.org/officeDocument/2006/relationships/hyperlink" Target="consultantplus://offline/ref=29200091178C9BBA6AC5D5755AF205EC144D6506E7ABE57B5AD6296D936929F004908DDF0345EA74257EA9b15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200091178C9BBA6AC5D5755AF205EC144D6506E8AAE7735AD6296D936929F004908DDF0345EA74257EABb15AF" TargetMode="External"/><Relationship Id="rId14" Type="http://schemas.openxmlformats.org/officeDocument/2006/relationships/hyperlink" Target="consultantplus://offline/ref=29200091178C9BBA6AC5CB784C9E5BE9164E380EE8A5EC2507897230C4b650F" TargetMode="External"/><Relationship Id="rId22" Type="http://schemas.openxmlformats.org/officeDocument/2006/relationships/hyperlink" Target="consultantplus://offline/ref=29200091178C9BBA6AC5D5755AF205EC144D6506E9AAEE765ED6296D936929F0b054F" TargetMode="External"/><Relationship Id="rId27" Type="http://schemas.openxmlformats.org/officeDocument/2006/relationships/hyperlink" Target="consultantplus://offline/ref=29200091178C9BBA6AC5D5755AF205EC144D6506E7AFE3705ED6296D936929F004908DDF0345EA74257EACb157F" TargetMode="External"/><Relationship Id="rId30" Type="http://schemas.openxmlformats.org/officeDocument/2006/relationships/hyperlink" Target="consultantplus://offline/ref=29200091178C9BBA6AC5D5755AF205EC144D6506E8ABEE7A58D6296D936929F004908DDF0345EA74257EAAb15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562E5-6705-429B-9133-985204A9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25</Pages>
  <Words>9722</Words>
  <Characters>55419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babitskaya</dc:creator>
  <cp:lastModifiedBy>shapovalova</cp:lastModifiedBy>
  <cp:revision>71</cp:revision>
  <cp:lastPrinted>2019-06-27T02:50:00Z</cp:lastPrinted>
  <dcterms:created xsi:type="dcterms:W3CDTF">2018-05-03T03:41:00Z</dcterms:created>
  <dcterms:modified xsi:type="dcterms:W3CDTF">2019-07-01T00:22:00Z</dcterms:modified>
</cp:coreProperties>
</file>